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240D05BF" w:rsidR="008A4333" w:rsidRPr="008A4333" w:rsidDel="002C5D69" w:rsidRDefault="008A4333" w:rsidP="007D27B2">
      <w:pPr>
        <w:pStyle w:val="1"/>
        <w:numPr>
          <w:ilvl w:val="0"/>
          <w:numId w:val="108"/>
        </w:numPr>
        <w:ind w:left="2160"/>
        <w:jc w:val="both"/>
        <w:rPr>
          <w:del w:id="134" w:author="Neil Dewar (NESO)" w:date="2025-04-08T13:28:00Z"/>
        </w:rPr>
      </w:pPr>
      <w:del w:id="135" w:author="Neil Dewar (NESO)" w:date="2025-04-08T13:28:00Z">
        <w:r w:rsidDel="002C5D69">
          <w:delText xml:space="preserve">The application of locational security costs, by </w:delText>
        </w:r>
        <w:r w:rsidRPr="008A4333" w:rsidDel="002C5D69">
          <w:delText>applying a multiplier to the Expansion Constant reflecting the difference in cost incurred on a secure network as opposed to an unsecured network.</w:delText>
        </w:r>
      </w:del>
    </w:p>
    <w:p w14:paraId="005F8580" w14:textId="22A23519" w:rsidR="008A4333" w:rsidRPr="008A4333" w:rsidDel="002C5D69" w:rsidRDefault="008A4333" w:rsidP="008A4333">
      <w:pPr>
        <w:pStyle w:val="1"/>
        <w:jc w:val="both"/>
        <w:rPr>
          <w:del w:id="136" w:author="Neil Dewar (NESO)" w:date="2025-04-08T13:28:00Z"/>
        </w:rPr>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lastRenderedPageBreak/>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w:t>
      </w:r>
      <w:proofErr w:type="gramStart"/>
      <w:r w:rsidRPr="000B6C0D">
        <w:t>background</w:t>
      </w:r>
      <w:proofErr w:type="gramEnd"/>
      <w:r w:rsidRPr="000B6C0D">
        <w:t xml:space="preserve">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7" w:name="_Hlt501800266"/>
      <w:bookmarkStart w:id="138" w:name="_Hlt506958549"/>
      <w:bookmarkStart w:id="139" w:name="_Hlt531602422"/>
      <w:bookmarkStart w:id="140" w:name="_Ref492170858"/>
      <w:bookmarkStart w:id="141" w:name="_Ref501800370"/>
      <w:bookmarkStart w:id="142" w:name="_Ref506633072"/>
      <w:bookmarkStart w:id="143" w:name="_Ref531602385"/>
      <w:bookmarkStart w:id="144" w:name="_Toc32201075"/>
      <w:bookmarkStart w:id="145" w:name="_Toc49661106"/>
      <w:bookmarkEnd w:id="137"/>
      <w:bookmarkEnd w:id="138"/>
      <w:bookmarkEnd w:id="139"/>
      <w:r>
        <w:br w:type="page"/>
      </w:r>
      <w:bookmarkStart w:id="14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0"/>
      <w:bookmarkEnd w:id="141"/>
      <w:bookmarkEnd w:id="142"/>
      <w:bookmarkEnd w:id="143"/>
      <w:bookmarkEnd w:id="144"/>
      <w:bookmarkEnd w:id="145"/>
      <w:bookmarkEnd w:id="14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7" w:name="_Hlt501802899"/>
      <w:bookmarkEnd w:id="14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8" w:name="OLE_LINK10"/>
      <w:bookmarkStart w:id="149" w:name="OLE_LINK11"/>
      <w:r>
        <w:t xml:space="preserve">represents the combined effect of the </w:t>
      </w:r>
      <w:r w:rsidR="0084619F">
        <w:t xml:space="preserve">three </w:t>
      </w:r>
      <w:r>
        <w:t>wider locational tariff component</w:t>
      </w:r>
      <w:r w:rsidR="0048210A">
        <w:t>s</w:t>
      </w:r>
      <w:bookmarkEnd w:id="148"/>
      <w:bookmarkEnd w:id="14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0" w:name="_Toc32201076"/>
      <w:bookmarkStart w:id="151" w:name="_Toc49661107"/>
      <w:bookmarkStart w:id="152" w:name="_Toc274049678"/>
      <w:r>
        <w:t>The Transport Model</w:t>
      </w:r>
      <w:bookmarkEnd w:id="150"/>
      <w:bookmarkEnd w:id="151"/>
      <w:bookmarkEnd w:id="15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3" w:name="_Toc49661108"/>
      <w:bookmarkStart w:id="154" w:name="_Toc274049679"/>
      <w:r w:rsidRPr="006661FE">
        <w:rPr>
          <w:rFonts w:ascii="Arial" w:hAnsi="Arial" w:cs="Arial"/>
          <w:b/>
        </w:rPr>
        <w:t>Model Inputs</w:t>
      </w:r>
      <w:bookmarkEnd w:id="153"/>
      <w:bookmarkEnd w:id="15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5"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5"/>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6" w:name="_Toc49661109"/>
      <w:bookmarkStart w:id="157" w:name="_Toc274049680"/>
      <w:r w:rsidRPr="006661FE">
        <w:rPr>
          <w:rFonts w:ascii="Arial" w:hAnsi="Arial" w:cs="Arial"/>
          <w:b/>
        </w:rPr>
        <w:t>Model Outputs</w:t>
      </w:r>
      <w:bookmarkEnd w:id="156"/>
      <w:bookmarkEnd w:id="15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8" w:name="_Toc32201077"/>
    </w:p>
    <w:p w14:paraId="10911A77" w14:textId="77777777" w:rsidR="006661FE" w:rsidRPr="009470D8" w:rsidRDefault="006661FE" w:rsidP="006661FE">
      <w:pPr>
        <w:pStyle w:val="Heading2"/>
      </w:pPr>
      <w:bookmarkStart w:id="159" w:name="_Toc274049681"/>
      <w:bookmarkStart w:id="160" w:name="_Toc49661110"/>
      <w:r w:rsidRPr="009470D8">
        <w:t>Calculation of local nodal marginal km</w:t>
      </w:r>
      <w:bookmarkEnd w:id="15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61" w:name="_Toc274049682"/>
      <w:r>
        <w:t>Calculation of zonal marginal km</w:t>
      </w:r>
      <w:bookmarkEnd w:id="158"/>
      <w:bookmarkEnd w:id="160"/>
      <w:bookmarkEnd w:id="16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62"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6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3" w:name="_Toc32201078"/>
      <w:bookmarkStart w:id="164" w:name="_Toc49661111"/>
      <w:bookmarkStart w:id="165" w:name="_Toc274049683"/>
      <w:r>
        <w:t>Deriving the Final</w:t>
      </w:r>
      <w:r w:rsidRPr="00E75EE9">
        <w:rPr>
          <w:color w:val="auto"/>
        </w:rPr>
        <w:t xml:space="preserve"> </w:t>
      </w:r>
      <w:r w:rsidRPr="00E75EE9">
        <w:t>Local £/kW Tariff and the Wider</w:t>
      </w:r>
      <w:r>
        <w:t xml:space="preserve"> £/kW Tariff</w:t>
      </w:r>
      <w:bookmarkEnd w:id="163"/>
      <w:bookmarkEnd w:id="164"/>
      <w:bookmarkEnd w:id="165"/>
    </w:p>
    <w:p w14:paraId="66FDE923" w14:textId="77777777" w:rsidR="006661FE" w:rsidRDefault="006661FE" w:rsidP="006661FE">
      <w:pPr>
        <w:jc w:val="both"/>
        <w:rPr>
          <w:rFonts w:ascii="Arial" w:hAnsi="Arial"/>
        </w:rPr>
      </w:pPr>
    </w:p>
    <w:p w14:paraId="35E5BEDE" w14:textId="5CB115D6" w:rsidR="006661FE" w:rsidRDefault="006661FE" w:rsidP="007D27B2">
      <w:pPr>
        <w:pStyle w:val="1"/>
        <w:numPr>
          <w:ilvl w:val="0"/>
          <w:numId w:val="70"/>
        </w:numPr>
        <w:jc w:val="both"/>
      </w:pPr>
      <w:r>
        <w:lastRenderedPageBreak/>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w:t>
      </w:r>
      <w:del w:id="166" w:author="Neil Dewar (NESO)" w:date="2025-04-08T13:31:00Z">
        <w:r w:rsidDel="00006CA6">
          <w:delText xml:space="preserve">and the </w:delText>
        </w:r>
        <w:r w:rsidDel="00006CA6">
          <w:rPr>
            <w:b/>
          </w:rPr>
          <w:delText xml:space="preserve">Locational Security Factor </w:delText>
        </w:r>
      </w:del>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7" w:name="_Toc49661112"/>
    </w:p>
    <w:p w14:paraId="00EBE464" w14:textId="77777777" w:rsidR="006661FE" w:rsidRPr="00543982" w:rsidRDefault="006661FE" w:rsidP="006661FE">
      <w:pPr>
        <w:pStyle w:val="Heading3"/>
        <w:ind w:firstLine="709"/>
        <w:jc w:val="both"/>
        <w:rPr>
          <w:rFonts w:ascii="Arial (W1)" w:hAnsi="Arial (W1)"/>
        </w:rPr>
      </w:pPr>
      <w:bookmarkStart w:id="168" w:name="_Toc274049684"/>
      <w:r w:rsidRPr="00543982">
        <w:rPr>
          <w:rFonts w:ascii="Arial" w:hAnsi="Arial" w:cs="Arial"/>
          <w:b/>
        </w:rPr>
        <w:t>The Expansion Constant</w:t>
      </w:r>
      <w:bookmarkEnd w:id="167"/>
      <w:bookmarkEnd w:id="168"/>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w:t>
      </w:r>
      <w:proofErr w:type="gramStart"/>
      <w:r w:rsidRPr="03871E98">
        <w:rPr>
          <w:rFonts w:cs="Arial"/>
        </w:rPr>
        <w:t>e.g.</w:t>
      </w:r>
      <w:proofErr w:type="gramEnd"/>
      <w:r w:rsidRPr="03871E98">
        <w:rPr>
          <w:rFonts w:cs="Arial"/>
        </w:rPr>
        <w:t xml:space="preserve">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9" w:name="_Toc274049685"/>
      <w:bookmarkStart w:id="170"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9"/>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6F447EF0" w:rsidR="006661FE" w:rsidRPr="00543982" w:rsidDel="00A623BC" w:rsidRDefault="006661FE" w:rsidP="006661FE">
      <w:pPr>
        <w:pStyle w:val="Heading3"/>
        <w:ind w:firstLine="709"/>
        <w:jc w:val="both"/>
        <w:rPr>
          <w:del w:id="171" w:author="Neil Dewar (NESO)" w:date="2025-04-08T13:33:00Z"/>
          <w:rFonts w:ascii="Arial" w:hAnsi="Arial" w:cs="Arial"/>
          <w:b/>
        </w:rPr>
      </w:pPr>
      <w:bookmarkStart w:id="172" w:name="_Toc274049686"/>
      <w:del w:id="173" w:author="Neil Dewar (NESO)" w:date="2025-04-08T13:33:00Z">
        <w:r w:rsidRPr="00543982" w:rsidDel="00A623BC">
          <w:rPr>
            <w:rFonts w:ascii="Arial" w:hAnsi="Arial" w:cs="Arial"/>
            <w:b/>
          </w:rPr>
          <w:delText>The Locational Onshore Security Factor</w:delText>
        </w:r>
        <w:bookmarkEnd w:id="170"/>
        <w:bookmarkEnd w:id="172"/>
      </w:del>
    </w:p>
    <w:p w14:paraId="63C6B9DC" w14:textId="654CBD61" w:rsidR="006661FE" w:rsidDel="00A623BC" w:rsidRDefault="006661FE" w:rsidP="007D27B2">
      <w:pPr>
        <w:pStyle w:val="1"/>
        <w:numPr>
          <w:ilvl w:val="0"/>
          <w:numId w:val="89"/>
        </w:numPr>
        <w:jc w:val="both"/>
        <w:rPr>
          <w:del w:id="174" w:author="Neil Dewar (NESO)" w:date="2025-04-08T13:33:00Z"/>
        </w:rPr>
      </w:pPr>
      <w:del w:id="175" w:author="Neil Dewar (NESO)" w:date="2025-04-08T13:33:00Z">
        <w:r w:rsidDel="00A623BC">
          <w:delText xml:space="preserve">The locational onshore security factor </w:delText>
        </w:r>
        <w:r w:rsidR="005E3FB7" w:rsidDel="00A623BC">
          <w:delText xml:space="preserve">for everything other </w:delText>
        </w:r>
        <w:r w:rsidR="00EA233F" w:rsidDel="00A623BC">
          <w:delText>th</w:delText>
        </w:r>
        <w:r w:rsidR="00350AA3" w:rsidDel="00A623BC">
          <w:delText xml:space="preserve">an </w:delText>
        </w:r>
        <w:r w:rsidR="005E3FB7" w:rsidDel="00A623BC">
          <w:delText xml:space="preserve">Identified Onshore Circuits </w:delText>
        </w:r>
        <w:r w:rsidDel="00A623BC">
          <w:delText xml:space="preserve">is derived by running a secure DCLF ICRP transport study </w:delText>
        </w:r>
        <w:r w:rsidR="005E3FB7" w:rsidDel="00A623BC">
          <w:delText xml:space="preserve">of the network excluding local circuits and Identified Onshore Circuits </w:delText>
        </w:r>
        <w:r w:rsidDel="00A623BC">
          <w:delText>based on the same market background as used</w:delText>
        </w:r>
        <w:r w:rsidR="008A52EF" w:rsidDel="00A623BC">
          <w:delText xml:space="preserve"> for Zoning</w:delText>
        </w:r>
        <w:r w:rsidDel="00A623BC">
          <w:delText xml:space="preserve"> in the DCLF ICRP transport model. This calculates the nodal marginal costs where peak</w:delText>
        </w:r>
        <w:r w:rsidR="004633BA" w:rsidRPr="004633BA" w:rsidDel="00A623BC">
          <w:delText xml:space="preserve"> </w:delText>
        </w:r>
        <w:r w:rsidR="004633BA" w:rsidDel="00A623BC">
          <w:delText>net</w:delText>
        </w:r>
        <w:r w:rsidDel="00A623BC">
          <w:delTex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delText>
        </w:r>
        <w:r w:rsidDel="00A623BC">
          <w:lastRenderedPageBreak/>
          <w:delText xml:space="preserve">secure against a set of worse case contingencies in terms of maximum flow for each circuit. </w:delText>
        </w:r>
      </w:del>
    </w:p>
    <w:p w14:paraId="59D51EE3" w14:textId="4C0A1658" w:rsidR="006661FE" w:rsidDel="00A623BC" w:rsidRDefault="006661FE" w:rsidP="006661FE">
      <w:pPr>
        <w:pStyle w:val="1"/>
        <w:jc w:val="both"/>
        <w:rPr>
          <w:del w:id="176" w:author="Neil Dewar (NESO)" w:date="2025-04-08T13:33:00Z"/>
        </w:rPr>
      </w:pPr>
    </w:p>
    <w:p w14:paraId="600ECEDE" w14:textId="0B6A83CA" w:rsidR="006661FE" w:rsidDel="00A623BC" w:rsidRDefault="005E3FB7" w:rsidP="007D27B2">
      <w:pPr>
        <w:pStyle w:val="1"/>
        <w:numPr>
          <w:ilvl w:val="0"/>
          <w:numId w:val="89"/>
        </w:numPr>
        <w:jc w:val="both"/>
        <w:rPr>
          <w:del w:id="177" w:author="Neil Dewar (NESO)" w:date="2025-04-08T13:33:00Z"/>
        </w:rPr>
      </w:pPr>
      <w:del w:id="178" w:author="Neil Dewar (NESO)" w:date="2025-04-08T13:33:00Z">
        <w:r w:rsidDel="00A623BC">
          <w:delText>For the purposes of 14.15.88 t</w:delText>
        </w:r>
        <w:r w:rsidR="006661FE" w:rsidDel="00A623BC">
          <w:delText>he secured nodal cost differential is compared to that produced by the DCLF ICRP transport model and the resultant ratio of the two determines the locational security factor using the Least Squares Fit method. Further information may be obtained from the charging websit</w:delText>
        </w:r>
        <w:r w:rsidR="00D60ED8" w:rsidDel="00A623BC">
          <w:delText>e</w:delText>
        </w:r>
        <w:r w:rsidR="00A104FD" w:rsidDel="00A623BC">
          <w:rPr>
            <w:rStyle w:val="FootnoteReference"/>
            <w:color w:val="FFFFFF"/>
            <w:sz w:val="2"/>
          </w:rPr>
          <w:footnoteReference w:id="2"/>
        </w:r>
        <w:r w:rsidR="00D60ED8" w:rsidRPr="00A104FD" w:rsidDel="00A623BC">
          <w:rPr>
            <w:rStyle w:val="FootnoteReference"/>
            <w:vertAlign w:val="superscript"/>
          </w:rPr>
          <w:footnoteReference w:id="3"/>
        </w:r>
        <w:r w:rsidR="006661FE" w:rsidDel="00A623BC">
          <w:delText>.</w:delText>
        </w:r>
      </w:del>
    </w:p>
    <w:p w14:paraId="332303C6" w14:textId="104E8BAB" w:rsidR="00677152" w:rsidDel="00A623BC" w:rsidRDefault="00677152" w:rsidP="00CD5631">
      <w:pPr>
        <w:pStyle w:val="ListParagraph"/>
        <w:rPr>
          <w:del w:id="183" w:author="Neil Dewar (NESO)" w:date="2025-04-08T13:33:00Z"/>
        </w:rPr>
      </w:pPr>
    </w:p>
    <w:p w14:paraId="615496B3" w14:textId="1CF66A16" w:rsidR="005E3FB7" w:rsidDel="00A623BC" w:rsidRDefault="005E3FB7" w:rsidP="007D27B2">
      <w:pPr>
        <w:pStyle w:val="1"/>
        <w:numPr>
          <w:ilvl w:val="0"/>
          <w:numId w:val="89"/>
        </w:numPr>
        <w:jc w:val="both"/>
        <w:rPr>
          <w:del w:id="184" w:author="Neil Dewar (NESO)" w:date="2025-04-08T13:33:00Z"/>
        </w:rPr>
      </w:pPr>
      <w:del w:id="185" w:author="Neil Dewar (NESO)" w:date="2025-04-08T13:33:00Z">
        <w:r w:rsidDel="00A623BC">
          <w:delText>For the purposes of 14.15.88 t</w:delText>
        </w:r>
        <w:r w:rsidR="006661FE" w:rsidDel="00A623BC">
          <w:delText>he locational onshore security factor</w:delText>
        </w:r>
        <w:r w:rsidR="00B43C4C" w:rsidDel="00A623BC">
          <w:rPr>
            <w:color w:val="0070C0"/>
            <w:u w:val="single"/>
            <w:lang w:eastAsia="en-GB"/>
          </w:rPr>
          <w:delText>,</w:delText>
        </w:r>
        <w:r w:rsidR="006661FE" w:rsidDel="00A623BC">
          <w:delText xml:space="preserve"> derived </w:delText>
        </w:r>
        <w:r w:rsidR="00B43C4C" w:rsidRPr="00B43C4C" w:rsidDel="00A623BC">
          <w:delText>in accordance with paragraphs 14.15.88 and 14.15.89</w:delText>
        </w:r>
        <w:r w:rsidR="00412630" w:rsidRPr="00412630" w:rsidDel="00A623BC">
          <w:delText xml:space="preserve"> </w:delText>
        </w:r>
        <w:r w:rsidR="00412630" w:rsidRPr="00822EF2" w:rsidDel="00A623BC">
          <w:delText>and expressed to eight decimal places,</w:delText>
        </w:r>
        <w:r w:rsidR="00B43C4C" w:rsidDel="00A623BC">
          <w:delText xml:space="preserve"> </w:delText>
        </w:r>
        <w:r w:rsidR="006661FE" w:rsidDel="00A623BC">
          <w:delText xml:space="preserve">is based on an average from a number of studies conducted by </w:delText>
        </w:r>
        <w:r w:rsidR="00E71EB2" w:rsidRPr="00E71EB2" w:rsidDel="00A623BC">
          <w:rPr>
            <w:b/>
          </w:rPr>
          <w:delText>The Company</w:delText>
        </w:r>
        <w:r w:rsidR="006661FE" w:rsidDel="00A623BC">
          <w:delText xml:space="preserve"> to account for future network developments. Th</w:delText>
        </w:r>
        <w:r w:rsidR="00412630" w:rsidDel="00A623BC">
          <w:delText>is</w:delText>
        </w:r>
        <w:r w:rsidR="006661FE" w:rsidDel="00A623BC">
          <w:delText xml:space="preserve"> security factor is reviewed for each price control period and fixed for the duration.</w:delText>
        </w:r>
        <w:r w:rsidR="00D774A6" w:rsidDel="00A623BC">
          <w:delText xml:space="preserve"> </w:delText>
        </w:r>
        <w:r w:rsidR="00D774A6" w:rsidRPr="00D774A6" w:rsidDel="00A623BC">
          <w:delText xml:space="preserve">The locational onshore security factor which is currently applicable, is detailed in </w:delText>
        </w:r>
        <w:r w:rsidR="00E71EB2" w:rsidRPr="00E71EB2" w:rsidDel="00A623BC">
          <w:rPr>
            <w:b/>
          </w:rPr>
          <w:delText>The Company</w:delText>
        </w:r>
        <w:r w:rsidR="00D774A6" w:rsidRPr="00CD5631" w:rsidDel="00A623BC">
          <w:rPr>
            <w:b/>
          </w:rPr>
          <w:delText>'s</w:delText>
        </w:r>
        <w:r w:rsidR="00D774A6" w:rsidRPr="00D774A6" w:rsidDel="00A623BC">
          <w:delText xml:space="preserve"> </w:delText>
        </w:r>
        <w:r w:rsidR="00D774A6" w:rsidRPr="00CD5631" w:rsidDel="00A623BC">
          <w:rPr>
            <w:b/>
            <w:bCs/>
          </w:rPr>
          <w:delText>Statement of Use of System Charges</w:delText>
        </w:r>
        <w:r w:rsidR="00D774A6" w:rsidRPr="00D774A6" w:rsidDel="00A623BC">
          <w:delText xml:space="preserve">, which is available from the </w:delText>
        </w:r>
        <w:r w:rsidR="00D774A6" w:rsidRPr="00CD5631" w:rsidDel="00A623BC">
          <w:rPr>
            <w:b/>
            <w:bCs/>
          </w:rPr>
          <w:delText>Charging website</w:delText>
        </w:r>
        <w:r w:rsidR="00D774A6" w:rsidRPr="00D774A6" w:rsidDel="00A623BC">
          <w:delText>.</w:delText>
        </w:r>
      </w:del>
    </w:p>
    <w:p w14:paraId="05262DB8" w14:textId="1743A64E" w:rsidR="005E3FB7" w:rsidDel="00A623BC" w:rsidRDefault="00A30D36" w:rsidP="007D27B2">
      <w:pPr>
        <w:pStyle w:val="1"/>
        <w:numPr>
          <w:ilvl w:val="0"/>
          <w:numId w:val="121"/>
        </w:numPr>
        <w:jc w:val="both"/>
        <w:rPr>
          <w:del w:id="186" w:author="Neil Dewar (NESO)" w:date="2025-04-08T13:33:00Z"/>
        </w:rPr>
      </w:pPr>
      <w:del w:id="187" w:author="Neil Dewar (NESO)" w:date="2025-04-08T13:33:00Z">
        <w:r w:rsidDel="00A623BC">
          <w:delText>A</w:delText>
        </w:r>
        <w:r w:rsidR="005E3FB7" w:rsidRPr="005E3FB7" w:rsidDel="00A623BC">
          <w:delTex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delText>
        </w:r>
        <w:r w:rsidR="00E71EB2" w:rsidDel="00A623BC">
          <w:delText>4</w:delText>
        </w:r>
        <w:r w:rsidR="005E3FB7" w:rsidRPr="005E3FB7" w:rsidDel="00A623BC">
          <w:delText xml:space="preserve"> and 14.15.9</w:delText>
        </w:r>
        <w:r w:rsidR="00E71EB2" w:rsidDel="00A623BC">
          <w:delText>5</w:delText>
        </w:r>
        <w:r w:rsidR="005E3FB7" w:rsidRPr="005E3FB7" w:rsidDel="00A623BC">
          <w:delText>, this would result in an effective locational onshore security factor for Identified Onshore Circuits of 1.0.</w:delText>
        </w:r>
      </w:del>
    </w:p>
    <w:p w14:paraId="24B49368" w14:textId="77777777" w:rsidR="006661FE" w:rsidRDefault="006661FE" w:rsidP="006661FE">
      <w:pPr>
        <w:pStyle w:val="Heading3"/>
        <w:ind w:left="709"/>
        <w:jc w:val="both"/>
      </w:pPr>
      <w:bookmarkStart w:id="188" w:name="_Hlt506963614"/>
      <w:bookmarkEnd w:id="18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3980F7CC" w:rsidR="006661FE" w:rsidRDefault="006661FE" w:rsidP="007D27B2">
      <w:pPr>
        <w:pStyle w:val="1"/>
        <w:numPr>
          <w:ilvl w:val="0"/>
          <w:numId w:val="89"/>
        </w:numPr>
        <w:jc w:val="both"/>
      </w:pPr>
      <w:bookmarkStart w:id="18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actor is applied that is equal to</w:t>
      </w:r>
      <w:ins w:id="190" w:author="Neil Dewar (NESO)" w:date="2025-04-08T13:33:00Z">
        <w:r w:rsidR="001C5F1F">
          <w:t xml:space="preserve"> </w:t>
        </w:r>
      </w:ins>
      <w:ins w:id="191" w:author="Neil Dewar (NESO)" w:date="2025-04-08T13:34:00Z">
        <w:r w:rsidR="001C5F1F">
          <w:t>1.76</w:t>
        </w:r>
        <w:r w:rsidR="00CC1CA1">
          <w:t>.</w:t>
        </w:r>
        <w:r w:rsidR="001C5F1F">
          <w:t xml:space="preserve"> </w:t>
        </w:r>
      </w:ins>
      <w:del w:id="192" w:author="Neil Dewar (NESO)" w:date="2025-04-08T13:34:00Z">
        <w:r w:rsidRPr="00CC223F" w:rsidDel="00CC1CA1">
          <w:delText xml:space="preserve"> the </w:delText>
        </w:r>
        <w:r w:rsidDel="00CC1CA1">
          <w:delText>l</w:delText>
        </w:r>
        <w:r w:rsidRPr="00CC223F" w:rsidDel="00CC1CA1">
          <w:delText xml:space="preserve">ocational </w:delText>
        </w:r>
        <w:r w:rsidDel="00CC1CA1">
          <w:delText>s</w:delText>
        </w:r>
        <w:r w:rsidRPr="00CC223F" w:rsidDel="00CC1CA1">
          <w:delText xml:space="preserve">ecurity </w:delText>
        </w:r>
        <w:r w:rsidDel="00CC1CA1">
          <w:delText>f</w:delText>
        </w:r>
        <w:r w:rsidRPr="00CC223F" w:rsidDel="00CC1CA1">
          <w:delText xml:space="preserve">actor, </w:delText>
        </w:r>
        <w:r w:rsidR="00D774A6" w:rsidRPr="00D774A6" w:rsidDel="00CC1CA1">
          <w:delText>derived in accordance with paragraphs 14.15.88 and 14.15.90</w:delText>
        </w:r>
        <w:r w:rsidR="00D774A6" w:rsidDel="00CC1CA1">
          <w:delText>.</w:delText>
        </w:r>
      </w:del>
      <w:bookmarkEnd w:id="18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3F4D7656"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w:t>
      </w:r>
      <w:ins w:id="193" w:author="Neil Dewar (NESO)" w:date="2025-04-08T13:35:00Z">
        <w:r w:rsidR="00CD149B">
          <w:t>1.76</w:t>
        </w:r>
        <w:r w:rsidR="003A0616">
          <w:t>.</w:t>
        </w:r>
      </w:ins>
      <w:del w:id="194" w:author="Neil Dewar (NESO)" w:date="2025-04-08T13:35:00Z">
        <w:r w:rsidR="006661FE" w:rsidDel="003A0616">
          <w:delText xml:space="preserve">the locational onshore security factor, derived </w:delText>
        </w:r>
        <w:r w:rsidR="00D774A6" w:rsidRPr="00D774A6" w:rsidDel="003A0616">
          <w:delText>in accordance with 14.15.88-14.15.90</w:delText>
        </w:r>
        <w:r w:rsidR="00D774A6" w:rsidDel="003A0616">
          <w:delText>.</w:delText>
        </w:r>
      </w:del>
    </w:p>
    <w:p w14:paraId="1DD00CA4" w14:textId="77777777" w:rsidR="00277DA2" w:rsidRPr="00277DA2" w:rsidRDefault="00277DA2" w:rsidP="00277DA2">
      <w:pPr>
        <w:pStyle w:val="1"/>
        <w:jc w:val="both"/>
      </w:pPr>
    </w:p>
    <w:p w14:paraId="5181BF00" w14:textId="0DD207B9"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t>
      </w:r>
      <w:del w:id="195" w:author="Neil Dewar (NESO)" w:date="2025-04-08T13:36:00Z">
        <w:r w:rsidR="00277DA2" w:rsidRPr="00277DA2" w:rsidDel="003A0616">
          <w:delText>which may be greater than</w:delText>
        </w:r>
        <w:r w:rsidR="00D774A6" w:rsidDel="003A0616">
          <w:delText xml:space="preserve"> </w:delText>
        </w:r>
        <w:r w:rsidR="00D774A6" w:rsidRPr="00D774A6" w:rsidDel="003A0616">
          <w:delText>the locational onshore security factor</w:delText>
        </w:r>
        <w:r w:rsidR="00277DA2" w:rsidRPr="00277DA2" w:rsidDel="003A0616">
          <w:delText xml:space="preserve">, </w:delText>
        </w:r>
      </w:del>
      <w:r w:rsidR="00277DA2" w:rsidRPr="00277DA2">
        <w:t xml:space="preserve">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6" w:name="_Toc49661114"/>
      <w:bookmarkStart w:id="197" w:name="_Toc274049687"/>
      <w:r w:rsidRPr="00887323">
        <w:rPr>
          <w:rFonts w:ascii="Arial" w:hAnsi="Arial" w:cs="Arial"/>
          <w:b/>
        </w:rPr>
        <w:t>Initial Transport Tariff</w:t>
      </w:r>
      <w:bookmarkEnd w:id="196"/>
      <w:bookmarkEnd w:id="197"/>
    </w:p>
    <w:p w14:paraId="3F6B1550" w14:textId="06CB5F04"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w:t>
      </w:r>
      <w:del w:id="198" w:author="Neil Dewar (NESO)" w:date="2025-04-08T13:37:00Z">
        <w:r w:rsidR="006661FE" w:rsidDel="009A6312">
          <w:delText xml:space="preserve">and the locational security factor </w:delText>
        </w:r>
      </w:del>
      <w:r w:rsidR="006661FE">
        <w:t xml:space="preserve">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0C1EC62" w14:textId="77777777" w:rsidR="0007780D" w:rsidRDefault="0007780D" w:rsidP="006661FE">
      <w:pPr>
        <w:ind w:firstLine="720"/>
        <w:jc w:val="both"/>
        <w:rPr>
          <w:ins w:id="199" w:author="Neil Dewar (NESO)" w:date="2025-04-08T13:42:00Z"/>
          <w:rFonts w:ascii="Arial" w:hAnsi="Arial"/>
          <w:sz w:val="22"/>
        </w:rPr>
      </w:pPr>
    </w:p>
    <w:p w14:paraId="22DBA740" w14:textId="77777777" w:rsidR="0007780D" w:rsidRDefault="0007780D" w:rsidP="006661FE">
      <w:pPr>
        <w:ind w:firstLine="720"/>
        <w:jc w:val="both"/>
        <w:rPr>
          <w:ins w:id="200" w:author="Neil Dewar (NESO)" w:date="2025-04-08T13:42:00Z"/>
          <w:rFonts w:ascii="Arial" w:hAnsi="Arial"/>
          <w:sz w:val="22"/>
        </w:rPr>
      </w:pPr>
    </w:p>
    <w:p w14:paraId="64A53F3B" w14:textId="77777777" w:rsidR="0007780D" w:rsidRDefault="0007780D" w:rsidP="006661FE">
      <w:pPr>
        <w:ind w:firstLine="720"/>
        <w:jc w:val="both"/>
        <w:rPr>
          <w:ins w:id="201" w:author="Neil Dewar (NESO)" w:date="2025-04-08T13:42:00Z"/>
          <w:rFonts w:ascii="Arial" w:hAnsi="Arial"/>
          <w:sz w:val="22"/>
        </w:rPr>
      </w:pPr>
    </w:p>
    <w:p w14:paraId="62CB5AA2" w14:textId="77777777" w:rsidR="0007780D" w:rsidRDefault="0007780D" w:rsidP="006661FE">
      <w:pPr>
        <w:ind w:firstLine="720"/>
        <w:jc w:val="both"/>
        <w:rPr>
          <w:ins w:id="202" w:author="Neil Dewar (NESO)" w:date="2025-04-08T13:42:00Z"/>
          <w:rFonts w:ascii="Arial" w:hAnsi="Arial"/>
          <w:sz w:val="22"/>
        </w:rPr>
      </w:pPr>
    </w:p>
    <w:p w14:paraId="51D87330" w14:textId="7A6A805D" w:rsidR="00D61FE5" w:rsidRDefault="008D114E" w:rsidP="006661FE">
      <w:pPr>
        <w:ind w:firstLine="720"/>
        <w:jc w:val="both"/>
        <w:rPr>
          <w:ins w:id="203" w:author="Neil Dewar (NESO)" w:date="2025-04-08T13:40:00Z"/>
          <w:rFonts w:ascii="Arial" w:hAnsi="Arial"/>
          <w:sz w:val="22"/>
        </w:rPr>
      </w:pPr>
      <w:ins w:id="204" w:author="Neil Dewar (NESO)" w:date="2025-04-08T13:40:00Z">
        <w:r>
          <w:rPr>
            <w:rFonts w:ascii="Arial" w:hAnsi="Arial"/>
            <w:sz w:val="22"/>
          </w:rPr>
          <w:lastRenderedPageBreak/>
          <w:t>Delete above calculation, as is a picture and replace with</w:t>
        </w:r>
      </w:ins>
    </w:p>
    <w:p w14:paraId="31455B10" w14:textId="77777777" w:rsidR="00115B9E" w:rsidRDefault="00115B9E" w:rsidP="006661FE">
      <w:pPr>
        <w:ind w:firstLine="720"/>
        <w:jc w:val="both"/>
        <w:rPr>
          <w:ins w:id="205" w:author="Neil Dewar (NESO)" w:date="2025-04-08T13:40:00Z"/>
          <w:rFonts w:ascii="Arial" w:hAnsi="Arial"/>
          <w:sz w:val="22"/>
        </w:rPr>
      </w:pPr>
    </w:p>
    <w:p w14:paraId="53A55628" w14:textId="77777777" w:rsidR="00115B9E" w:rsidRDefault="00115B9E" w:rsidP="006661FE">
      <w:pPr>
        <w:ind w:firstLine="720"/>
        <w:jc w:val="both"/>
        <w:rPr>
          <w:ins w:id="206" w:author="Neil Dewar (NESO)" w:date="2025-04-08T13:38:00Z"/>
          <w:rFonts w:ascii="Arial" w:hAnsi="Arial"/>
          <w:sz w:val="22"/>
        </w:rPr>
      </w:pPr>
    </w:p>
    <w:p w14:paraId="3CAE8ED2" w14:textId="77777777" w:rsidR="00DB59AB" w:rsidRPr="00DB59AB" w:rsidRDefault="00DB59AB" w:rsidP="00E34E2B">
      <w:pPr>
        <w:ind w:left="2160" w:firstLine="720"/>
        <w:jc w:val="both"/>
        <w:rPr>
          <w:ins w:id="207" w:author="Neil Dewar (NESO)" w:date="2025-04-08T13:42:00Z"/>
          <w:rFonts w:ascii="Arial" w:hAnsi="Arial"/>
          <w:i/>
          <w:iCs/>
          <w:sz w:val="22"/>
          <w:vertAlign w:val="subscript"/>
        </w:rPr>
      </w:pPr>
      <w:proofErr w:type="spellStart"/>
      <w:ins w:id="208" w:author="Neil Dewar (NESO)" w:date="2025-04-08T13:42:00Z">
        <w:r w:rsidRPr="00DB59AB">
          <w:rPr>
            <w:rFonts w:ascii="Arial" w:hAnsi="Arial"/>
            <w:i/>
            <w:iCs/>
            <w:sz w:val="22"/>
          </w:rPr>
          <w:t>ZMkm</w:t>
        </w:r>
        <w:r w:rsidRPr="00DB59AB">
          <w:rPr>
            <w:rFonts w:ascii="Arial" w:hAnsi="Arial"/>
            <w:i/>
            <w:iCs/>
            <w:sz w:val="22"/>
            <w:vertAlign w:val="subscript"/>
          </w:rPr>
          <w:t>GiPS</w:t>
        </w:r>
        <w:proofErr w:type="spellEnd"/>
        <w:r w:rsidRPr="00DB59AB">
          <w:rPr>
            <w:rFonts w:ascii="Arial" w:hAnsi="Arial"/>
            <w:i/>
            <w:iCs/>
            <w:sz w:val="22"/>
          </w:rPr>
          <w:t xml:space="preserve"> x EC </w:t>
        </w:r>
        <w:r w:rsidRPr="00E34E2B">
          <w:rPr>
            <w:rFonts w:ascii="Arial" w:hAnsi="Arial"/>
            <w:i/>
            <w:iCs/>
            <w:strike/>
            <w:sz w:val="22"/>
          </w:rPr>
          <w:t>x LSF</w:t>
        </w:r>
        <w:r w:rsidRPr="00DB59AB">
          <w:rPr>
            <w:rFonts w:ascii="Arial" w:hAnsi="Arial"/>
            <w:i/>
            <w:iCs/>
            <w:sz w:val="22"/>
          </w:rPr>
          <w:t xml:space="preserve"> = </w:t>
        </w:r>
        <w:proofErr w:type="spellStart"/>
        <w:r w:rsidRPr="00DB59AB">
          <w:rPr>
            <w:rFonts w:ascii="Arial" w:hAnsi="Arial"/>
            <w:i/>
            <w:iCs/>
            <w:sz w:val="22"/>
          </w:rPr>
          <w:t>ITT</w:t>
        </w:r>
        <w:r w:rsidRPr="00DB59AB">
          <w:rPr>
            <w:rFonts w:ascii="Arial" w:hAnsi="Arial"/>
            <w:i/>
            <w:iCs/>
            <w:sz w:val="22"/>
            <w:vertAlign w:val="subscript"/>
          </w:rPr>
          <w:t>GiPS</w:t>
        </w:r>
        <w:proofErr w:type="spellEnd"/>
      </w:ins>
    </w:p>
    <w:p w14:paraId="0FA9E43C" w14:textId="77777777" w:rsidR="00DB59AB" w:rsidRPr="00DB59AB" w:rsidRDefault="00DB59AB" w:rsidP="00E34E2B">
      <w:pPr>
        <w:ind w:left="2160" w:firstLine="720"/>
        <w:jc w:val="both"/>
        <w:rPr>
          <w:ins w:id="209" w:author="Neil Dewar (NESO)" w:date="2025-04-08T13:42:00Z"/>
          <w:rFonts w:ascii="Arial" w:hAnsi="Arial"/>
          <w:sz w:val="22"/>
        </w:rPr>
      </w:pPr>
      <w:proofErr w:type="spellStart"/>
      <w:ins w:id="210" w:author="Neil Dewar (NESO)" w:date="2025-04-08T13:42:00Z">
        <w:r w:rsidRPr="00DB59AB">
          <w:rPr>
            <w:rFonts w:ascii="Arial" w:hAnsi="Arial"/>
            <w:sz w:val="22"/>
          </w:rPr>
          <w:t>ZMkm</w:t>
        </w:r>
        <w:r w:rsidRPr="00DB59AB">
          <w:rPr>
            <w:rFonts w:ascii="Arial" w:hAnsi="Arial"/>
            <w:sz w:val="22"/>
            <w:vertAlign w:val="subscript"/>
          </w:rPr>
          <w:t>GiYRNS</w:t>
        </w:r>
        <w:proofErr w:type="spellEnd"/>
        <w:r w:rsidRPr="00DB59AB">
          <w:rPr>
            <w:rFonts w:ascii="Arial" w:hAnsi="Arial"/>
            <w:sz w:val="22"/>
          </w:rPr>
          <w:t xml:space="preserve"> x EC </w:t>
        </w:r>
        <w:r w:rsidRPr="00E34E2B">
          <w:rPr>
            <w:rFonts w:ascii="Arial" w:hAnsi="Arial"/>
            <w:strike/>
            <w:sz w:val="22"/>
          </w:rPr>
          <w:t>x</w:t>
        </w:r>
        <w:r w:rsidRPr="00DB59AB">
          <w:rPr>
            <w:rFonts w:ascii="Arial" w:hAnsi="Arial"/>
            <w:sz w:val="22"/>
          </w:rPr>
          <w:t xml:space="preserve"> </w:t>
        </w:r>
        <w:r w:rsidRPr="00E34E2B">
          <w:rPr>
            <w:rFonts w:ascii="Arial" w:hAnsi="Arial"/>
            <w:strike/>
            <w:sz w:val="22"/>
          </w:rPr>
          <w:t>LSF</w:t>
        </w:r>
        <w:r w:rsidRPr="00DB59AB">
          <w:rPr>
            <w:rFonts w:ascii="Arial" w:hAnsi="Arial"/>
            <w:sz w:val="22"/>
          </w:rPr>
          <w:t xml:space="preserve"> = ITT </w:t>
        </w:r>
        <w:proofErr w:type="spellStart"/>
        <w:r w:rsidRPr="00DB59AB">
          <w:rPr>
            <w:rFonts w:ascii="Arial" w:hAnsi="Arial"/>
            <w:sz w:val="22"/>
            <w:vertAlign w:val="subscript"/>
          </w:rPr>
          <w:t>GiYRNS</w:t>
        </w:r>
        <w:proofErr w:type="spellEnd"/>
      </w:ins>
    </w:p>
    <w:p w14:paraId="4427B12A" w14:textId="03A59264" w:rsidR="00D61FE5" w:rsidRDefault="00DB59AB" w:rsidP="00E34E2B">
      <w:pPr>
        <w:ind w:left="2160" w:firstLine="720"/>
        <w:jc w:val="both"/>
        <w:rPr>
          <w:ins w:id="211" w:author="Neil Dewar (NESO)" w:date="2025-04-08T13:38:00Z"/>
          <w:rFonts w:ascii="Arial" w:hAnsi="Arial"/>
          <w:sz w:val="22"/>
        </w:rPr>
      </w:pPr>
      <w:proofErr w:type="spellStart"/>
      <w:ins w:id="212" w:author="Neil Dewar (NESO)" w:date="2025-04-08T13:42:00Z">
        <w:r w:rsidRPr="00DB59AB">
          <w:rPr>
            <w:rFonts w:ascii="Arial" w:hAnsi="Arial"/>
            <w:sz w:val="22"/>
          </w:rPr>
          <w:t>ZMkm</w:t>
        </w:r>
        <w:r w:rsidRPr="00DB59AB">
          <w:rPr>
            <w:rFonts w:ascii="Arial" w:hAnsi="Arial"/>
            <w:sz w:val="22"/>
            <w:vertAlign w:val="subscript"/>
          </w:rPr>
          <w:t>GiYRS</w:t>
        </w:r>
        <w:proofErr w:type="spellEnd"/>
        <w:r w:rsidRPr="00DB59AB">
          <w:rPr>
            <w:rFonts w:ascii="Arial" w:hAnsi="Arial"/>
            <w:sz w:val="22"/>
          </w:rPr>
          <w:t xml:space="preserve"> x EC </w:t>
        </w:r>
        <w:r w:rsidRPr="00E34E2B">
          <w:rPr>
            <w:rFonts w:ascii="Arial" w:hAnsi="Arial"/>
            <w:strike/>
            <w:sz w:val="22"/>
          </w:rPr>
          <w:t>x LSF</w:t>
        </w:r>
        <w:r w:rsidRPr="00DB59AB">
          <w:rPr>
            <w:rFonts w:ascii="Arial" w:hAnsi="Arial"/>
            <w:sz w:val="22"/>
          </w:rPr>
          <w:t xml:space="preserve"> = </w:t>
        </w:r>
        <w:proofErr w:type="spellStart"/>
        <w:r w:rsidRPr="00DB59AB">
          <w:rPr>
            <w:rFonts w:ascii="Arial" w:hAnsi="Arial"/>
            <w:sz w:val="22"/>
            <w:vertAlign w:val="subscript"/>
          </w:rPr>
          <w:t>ITTGiYRS</w:t>
        </w:r>
      </w:ins>
      <w:proofErr w:type="spellEnd"/>
    </w:p>
    <w:p w14:paraId="29766380" w14:textId="77777777" w:rsidR="0007780D" w:rsidRDefault="0007780D" w:rsidP="006661FE">
      <w:pPr>
        <w:ind w:firstLine="720"/>
        <w:jc w:val="both"/>
        <w:rPr>
          <w:ins w:id="213" w:author="Neil Dewar (NESO)" w:date="2025-04-08T13:42:00Z"/>
          <w:rFonts w:ascii="Arial" w:hAnsi="Arial"/>
          <w:sz w:val="22"/>
        </w:rPr>
      </w:pPr>
    </w:p>
    <w:p w14:paraId="479DEEF0" w14:textId="2DEE4915"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2A2476BB" w:rsidR="006661FE" w:rsidDel="00C56135" w:rsidRDefault="006661FE" w:rsidP="006661FE">
      <w:pPr>
        <w:pStyle w:val="Variableexplanation"/>
        <w:tabs>
          <w:tab w:val="clear" w:pos="1134"/>
          <w:tab w:val="clear" w:pos="1418"/>
          <w:tab w:val="clear" w:pos="1701"/>
        </w:tabs>
        <w:ind w:firstLine="720"/>
        <w:rPr>
          <w:del w:id="214" w:author="Neil Dewar (NESO)" w:date="2025-04-08T13:47:00Z"/>
          <w:rFonts w:ascii="Arial" w:hAnsi="Arial"/>
          <w:sz w:val="22"/>
        </w:rPr>
      </w:pPr>
      <w:del w:id="215" w:author="Neil Dewar (NESO)" w:date="2025-04-08T13:47:00Z">
        <w:r w:rsidDel="00C56135">
          <w:rPr>
            <w:rFonts w:ascii="Arial" w:hAnsi="Arial"/>
            <w:sz w:val="22"/>
          </w:rPr>
          <w:delText>LSF</w:delText>
        </w:r>
        <w:r w:rsidDel="00C56135">
          <w:rPr>
            <w:rFonts w:ascii="Arial" w:hAnsi="Arial"/>
            <w:sz w:val="22"/>
          </w:rPr>
          <w:tab/>
        </w:r>
        <w:r w:rsidDel="00C56135">
          <w:rPr>
            <w:rFonts w:ascii="Arial" w:hAnsi="Arial"/>
            <w:sz w:val="22"/>
          </w:rPr>
          <w:tab/>
          <w:delText>=</w:delText>
        </w:r>
        <w:r w:rsidDel="00C56135">
          <w:rPr>
            <w:rFonts w:ascii="Arial" w:hAnsi="Arial"/>
            <w:sz w:val="22"/>
          </w:rPr>
          <w:tab/>
          <w:delText>Locational Security Factor</w:delText>
        </w:r>
        <w:r w:rsidDel="00C56135">
          <w:rPr>
            <w:rFonts w:ascii="Arial" w:hAnsi="Arial"/>
            <w:sz w:val="22"/>
          </w:rPr>
          <w:fldChar w:fldCharType="begin"/>
        </w:r>
        <w:r w:rsidDel="00C56135">
          <w:rPr>
            <w:rFonts w:ascii="Arial" w:hAnsi="Arial"/>
          </w:rPr>
          <w:delInstrText xml:space="preserve"> XE "Expansion Constant" </w:delInstrText>
        </w:r>
        <w:r w:rsidDel="00C56135">
          <w:rPr>
            <w:rFonts w:ascii="Arial" w:hAnsi="Arial"/>
            <w:sz w:val="22"/>
          </w:rPr>
          <w:fldChar w:fldCharType="end"/>
        </w:r>
      </w:del>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E9E4A08"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w:t>
      </w:r>
      <w:del w:id="216" w:author="Neil Dewar (NESO)" w:date="2025-04-08T14:01:00Z">
        <w:r w:rsidDel="00D33666">
          <w:delText xml:space="preserve">and the locational security factor </w:delText>
        </w:r>
      </w:del>
      <w:r>
        <w:t xml:space="preserve">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686F558E" w14:textId="7855582F" w:rsidR="003C31A9" w:rsidRDefault="003C31A9" w:rsidP="006661FE">
      <w:pPr>
        <w:ind w:firstLine="720"/>
        <w:jc w:val="both"/>
        <w:rPr>
          <w:ins w:id="217" w:author="Neil Dewar (NESO)" w:date="2025-04-08T13:47:00Z"/>
          <w:rFonts w:ascii="Arial" w:hAnsi="Arial"/>
          <w:sz w:val="22"/>
        </w:rPr>
      </w:pPr>
      <w:ins w:id="218" w:author="Neil Dewar (NESO)" w:date="2025-04-08T13:46:00Z">
        <w:r>
          <w:rPr>
            <w:rFonts w:ascii="Arial" w:hAnsi="Arial"/>
            <w:sz w:val="22"/>
          </w:rPr>
          <w:t>Delete</w:t>
        </w:r>
        <w:r w:rsidR="009C434F">
          <w:rPr>
            <w:rFonts w:ascii="Arial" w:hAnsi="Arial"/>
            <w:sz w:val="22"/>
          </w:rPr>
          <w:t xml:space="preserve"> above calculation and replace with</w:t>
        </w:r>
      </w:ins>
    </w:p>
    <w:p w14:paraId="77D35C87" w14:textId="77777777" w:rsidR="009C434F" w:rsidRDefault="009C434F" w:rsidP="006661FE">
      <w:pPr>
        <w:ind w:firstLine="720"/>
        <w:jc w:val="both"/>
        <w:rPr>
          <w:ins w:id="219" w:author="Neil Dewar (NESO)" w:date="2025-04-08T13:47:00Z"/>
          <w:rFonts w:ascii="Arial" w:hAnsi="Arial"/>
          <w:sz w:val="22"/>
        </w:rPr>
      </w:pPr>
    </w:p>
    <w:p w14:paraId="09E3F6EE" w14:textId="77777777" w:rsidR="00C4444D" w:rsidRPr="00C4444D" w:rsidRDefault="00C4444D" w:rsidP="00E34E2B">
      <w:pPr>
        <w:spacing w:after="160" w:line="259" w:lineRule="auto"/>
        <w:ind w:left="2160" w:firstLine="720"/>
        <w:rPr>
          <w:ins w:id="220" w:author="Neil Dewar (NESO)" w:date="2025-04-08T13:48:00Z"/>
          <w:rFonts w:ascii="Aptos" w:eastAsia="Aptos" w:hAnsi="Aptos"/>
          <w:i/>
          <w:iCs/>
          <w:kern w:val="2"/>
          <w:sz w:val="22"/>
          <w:szCs w:val="22"/>
          <w:lang w:eastAsia="en-US"/>
          <w14:ligatures w14:val="standardContextual"/>
        </w:rPr>
      </w:pPr>
      <w:proofErr w:type="spellStart"/>
      <w:ins w:id="221" w:author="Neil Dewar (NESO)" w:date="2025-04-08T13:48:00Z">
        <w:r w:rsidRPr="00C4444D">
          <w:rPr>
            <w:rFonts w:ascii="Aptos" w:eastAsia="Aptos" w:hAnsi="Aptos"/>
            <w:i/>
            <w:iCs/>
            <w:kern w:val="2"/>
            <w:sz w:val="22"/>
            <w:szCs w:val="22"/>
            <w:lang w:eastAsia="en-US"/>
            <w14:ligatures w14:val="standardContextual"/>
          </w:rPr>
          <w:t>ZMkm</w:t>
        </w:r>
        <w:r w:rsidRPr="00C4444D">
          <w:rPr>
            <w:rFonts w:ascii="Aptos" w:eastAsia="Aptos" w:hAnsi="Aptos"/>
            <w:i/>
            <w:iCs/>
            <w:kern w:val="2"/>
            <w:sz w:val="22"/>
            <w:szCs w:val="22"/>
            <w:vertAlign w:val="subscript"/>
            <w:lang w:eastAsia="en-US"/>
            <w14:ligatures w14:val="standardContextual"/>
          </w:rPr>
          <w:t>DIPS</w:t>
        </w:r>
        <w:proofErr w:type="spellEnd"/>
        <w:r w:rsidRPr="00C4444D">
          <w:rPr>
            <w:rFonts w:ascii="Aptos" w:eastAsia="Aptos" w:hAnsi="Aptos"/>
            <w:i/>
            <w:iCs/>
            <w:kern w:val="2"/>
            <w:sz w:val="22"/>
            <w:szCs w:val="22"/>
            <w:lang w:eastAsia="en-US"/>
            <w14:ligatures w14:val="standardContextual"/>
          </w:rPr>
          <w:t xml:space="preserve"> x EC </w:t>
        </w:r>
        <w:r w:rsidRPr="00C4444D">
          <w:rPr>
            <w:rFonts w:ascii="Aptos" w:eastAsia="Aptos" w:hAnsi="Aptos"/>
            <w:i/>
            <w:iCs/>
            <w:strike/>
            <w:kern w:val="2"/>
            <w:sz w:val="22"/>
            <w:szCs w:val="22"/>
            <w:lang w:eastAsia="en-US"/>
            <w14:ligatures w14:val="standardContextual"/>
          </w:rPr>
          <w:t>x LSF</w:t>
        </w:r>
        <w:r w:rsidRPr="00C4444D">
          <w:rPr>
            <w:rFonts w:ascii="Aptos" w:eastAsia="Aptos" w:hAnsi="Aptos"/>
            <w:i/>
            <w:iCs/>
            <w:kern w:val="2"/>
            <w:sz w:val="22"/>
            <w:szCs w:val="22"/>
            <w:lang w:eastAsia="en-US"/>
            <w14:ligatures w14:val="standardContextual"/>
          </w:rPr>
          <w:t xml:space="preserve"> = ITT </w:t>
        </w:r>
        <w:proofErr w:type="spellStart"/>
        <w:r w:rsidRPr="00C4444D">
          <w:rPr>
            <w:rFonts w:ascii="Aptos" w:eastAsia="Aptos" w:hAnsi="Aptos"/>
            <w:i/>
            <w:iCs/>
            <w:kern w:val="2"/>
            <w:sz w:val="22"/>
            <w:szCs w:val="22"/>
            <w:vertAlign w:val="subscript"/>
            <w:lang w:eastAsia="en-US"/>
            <w14:ligatures w14:val="standardContextual"/>
          </w:rPr>
          <w:t>DiPS</w:t>
        </w:r>
        <w:proofErr w:type="spellEnd"/>
      </w:ins>
    </w:p>
    <w:p w14:paraId="0984CC46" w14:textId="77777777" w:rsidR="00C4444D" w:rsidRPr="00C4444D" w:rsidRDefault="00C4444D" w:rsidP="00E34E2B">
      <w:pPr>
        <w:spacing w:after="160" w:line="259" w:lineRule="auto"/>
        <w:ind w:left="2160" w:firstLine="720"/>
        <w:rPr>
          <w:ins w:id="222" w:author="Neil Dewar (NESO)" w:date="2025-04-08T13:48:00Z"/>
          <w:rFonts w:ascii="Aptos" w:eastAsia="Aptos" w:hAnsi="Aptos"/>
          <w:i/>
          <w:iCs/>
          <w:kern w:val="2"/>
          <w:sz w:val="22"/>
          <w:szCs w:val="22"/>
          <w:lang w:eastAsia="en-US"/>
          <w14:ligatures w14:val="standardContextual"/>
        </w:rPr>
      </w:pPr>
      <w:proofErr w:type="spellStart"/>
      <w:ins w:id="223" w:author="Neil Dewar (NESO)" w:date="2025-04-08T13:48:00Z">
        <w:r w:rsidRPr="00C4444D">
          <w:rPr>
            <w:rFonts w:ascii="Aptos" w:eastAsia="Aptos" w:hAnsi="Aptos"/>
            <w:i/>
            <w:iCs/>
            <w:kern w:val="2"/>
            <w:sz w:val="22"/>
            <w:szCs w:val="22"/>
            <w:lang w:eastAsia="en-US"/>
            <w14:ligatures w14:val="standardContextual"/>
          </w:rPr>
          <w:t>ZMkm</w:t>
        </w:r>
        <w:r w:rsidRPr="00C4444D">
          <w:rPr>
            <w:rFonts w:ascii="Aptos" w:eastAsia="Aptos" w:hAnsi="Aptos"/>
            <w:i/>
            <w:iCs/>
            <w:kern w:val="2"/>
            <w:sz w:val="22"/>
            <w:szCs w:val="22"/>
            <w:vertAlign w:val="subscript"/>
            <w:lang w:eastAsia="en-US"/>
            <w14:ligatures w14:val="standardContextual"/>
          </w:rPr>
          <w:t>DiYR</w:t>
        </w:r>
        <w:proofErr w:type="spellEnd"/>
        <w:r w:rsidRPr="00C4444D">
          <w:rPr>
            <w:rFonts w:ascii="Aptos" w:eastAsia="Aptos" w:hAnsi="Aptos"/>
            <w:i/>
            <w:iCs/>
            <w:kern w:val="2"/>
            <w:sz w:val="22"/>
            <w:szCs w:val="22"/>
            <w:lang w:eastAsia="en-US"/>
            <w14:ligatures w14:val="standardContextual"/>
          </w:rPr>
          <w:t xml:space="preserve"> x EC </w:t>
        </w:r>
        <w:r w:rsidRPr="00C4444D">
          <w:rPr>
            <w:rFonts w:ascii="Aptos" w:eastAsia="Aptos" w:hAnsi="Aptos"/>
            <w:i/>
            <w:iCs/>
            <w:strike/>
            <w:kern w:val="2"/>
            <w:sz w:val="22"/>
            <w:szCs w:val="22"/>
            <w:lang w:eastAsia="en-US"/>
            <w14:ligatures w14:val="standardContextual"/>
          </w:rPr>
          <w:t>x LSF</w:t>
        </w:r>
        <w:r w:rsidRPr="00C4444D">
          <w:rPr>
            <w:rFonts w:ascii="Aptos" w:eastAsia="Aptos" w:hAnsi="Aptos"/>
            <w:i/>
            <w:iCs/>
            <w:kern w:val="2"/>
            <w:sz w:val="22"/>
            <w:szCs w:val="22"/>
            <w:lang w:eastAsia="en-US"/>
            <w14:ligatures w14:val="standardContextual"/>
          </w:rPr>
          <w:t xml:space="preserve"> = </w:t>
        </w:r>
        <w:proofErr w:type="spellStart"/>
        <w:r w:rsidRPr="00C4444D">
          <w:rPr>
            <w:rFonts w:ascii="Aptos" w:eastAsia="Aptos" w:hAnsi="Aptos"/>
            <w:i/>
            <w:iCs/>
            <w:kern w:val="2"/>
            <w:sz w:val="22"/>
            <w:szCs w:val="22"/>
            <w:lang w:eastAsia="en-US"/>
            <w14:ligatures w14:val="standardContextual"/>
          </w:rPr>
          <w:t>ITT</w:t>
        </w:r>
        <w:r w:rsidRPr="00C4444D">
          <w:rPr>
            <w:rFonts w:ascii="Aptos" w:eastAsia="Aptos" w:hAnsi="Aptos"/>
            <w:i/>
            <w:iCs/>
            <w:kern w:val="2"/>
            <w:sz w:val="22"/>
            <w:szCs w:val="22"/>
            <w:vertAlign w:val="subscript"/>
            <w:lang w:eastAsia="en-US"/>
            <w14:ligatures w14:val="standardContextual"/>
          </w:rPr>
          <w:t>DiYR</w:t>
        </w:r>
        <w:proofErr w:type="spellEnd"/>
      </w:ins>
    </w:p>
    <w:p w14:paraId="2A62B850" w14:textId="77777777" w:rsidR="009C434F" w:rsidRDefault="009C434F" w:rsidP="006661FE">
      <w:pPr>
        <w:ind w:firstLine="720"/>
        <w:jc w:val="both"/>
        <w:rPr>
          <w:ins w:id="224" w:author="Neil Dewar (NESO)" w:date="2025-04-08T13:47:00Z"/>
          <w:rFonts w:ascii="Arial" w:hAnsi="Arial"/>
          <w:sz w:val="22"/>
        </w:rPr>
      </w:pPr>
    </w:p>
    <w:p w14:paraId="50C23D74" w14:textId="77777777" w:rsidR="00C56135" w:rsidRDefault="00C56135" w:rsidP="006661FE">
      <w:pPr>
        <w:ind w:firstLine="720"/>
        <w:jc w:val="both"/>
        <w:rPr>
          <w:ins w:id="225" w:author="Neil Dewar (NESO)" w:date="2025-04-08T13:47:00Z"/>
          <w:rFonts w:ascii="Arial" w:hAnsi="Arial"/>
          <w:sz w:val="22"/>
        </w:rPr>
      </w:pPr>
    </w:p>
    <w:p w14:paraId="46242FB7" w14:textId="77777777" w:rsidR="00C56135" w:rsidRDefault="00C56135" w:rsidP="006661FE">
      <w:pPr>
        <w:ind w:firstLine="720"/>
        <w:jc w:val="both"/>
        <w:rPr>
          <w:ins w:id="226" w:author="Neil Dewar (NESO)" w:date="2025-04-08T13:46:00Z"/>
          <w:rFonts w:ascii="Arial" w:hAnsi="Arial"/>
          <w:sz w:val="22"/>
        </w:rPr>
      </w:pPr>
    </w:p>
    <w:p w14:paraId="20D920F3" w14:textId="66B27CEC"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 xml:space="preserve">demand and generation capacity to gain an estimate of the initial </w:t>
      </w:r>
      <w:r>
        <w:lastRenderedPageBreak/>
        <w:t>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lastRenderedPageBreak/>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lastRenderedPageBreak/>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lastRenderedPageBreak/>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2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28" w:name="_Toc208554779"/>
      <w:bookmarkStart w:id="229" w:name="_Toc208745842"/>
      <w:bookmarkStart w:id="230" w:name="_Toc274049688"/>
      <w:r w:rsidRPr="00D76842">
        <w:rPr>
          <w:color w:val="auto"/>
        </w:rPr>
        <w:t>Deriving the Final Local Tariff</w:t>
      </w:r>
      <w:bookmarkEnd w:id="228"/>
      <w:bookmarkEnd w:id="229"/>
      <w:r>
        <w:rPr>
          <w:color w:val="auto"/>
        </w:rPr>
        <w:t xml:space="preserve"> (</w:t>
      </w:r>
      <w:r w:rsidRPr="00D76842">
        <w:rPr>
          <w:color w:val="auto"/>
        </w:rPr>
        <w:t>£/kW</w:t>
      </w:r>
      <w:r>
        <w:rPr>
          <w:color w:val="auto"/>
        </w:rPr>
        <w:t>)</w:t>
      </w:r>
      <w:bookmarkEnd w:id="23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31" w:name="_Toc208554780"/>
      <w:bookmarkStart w:id="232" w:name="_Toc208745843"/>
      <w:bookmarkStart w:id="233" w:name="_Toc274049689"/>
      <w:r w:rsidRPr="009F4FB0">
        <w:rPr>
          <w:i/>
          <w:color w:val="auto"/>
        </w:rPr>
        <w:t>Local Circuit Tariff</w:t>
      </w:r>
      <w:bookmarkEnd w:id="231"/>
      <w:bookmarkEnd w:id="232"/>
      <w:bookmarkEnd w:id="23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lastRenderedPageBreak/>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34" w:name="_Toc208554781"/>
      <w:bookmarkStart w:id="235" w:name="_Toc208745844"/>
    </w:p>
    <w:p w14:paraId="7839E442" w14:textId="77777777" w:rsidR="006661FE" w:rsidRPr="00543982" w:rsidRDefault="006661FE" w:rsidP="006661FE">
      <w:pPr>
        <w:pStyle w:val="Heading3"/>
        <w:ind w:left="709"/>
        <w:rPr>
          <w:rFonts w:ascii="Arial" w:hAnsi="Arial" w:cs="Arial"/>
          <w:b/>
        </w:rPr>
      </w:pPr>
      <w:bookmarkStart w:id="236" w:name="_Toc274049690"/>
      <w:r w:rsidRPr="00543982">
        <w:rPr>
          <w:rFonts w:ascii="Arial" w:hAnsi="Arial" w:cs="Arial"/>
          <w:b/>
        </w:rPr>
        <w:t>Onshore Local Substation Tariff</w:t>
      </w:r>
      <w:bookmarkEnd w:id="234"/>
      <w:bookmarkEnd w:id="235"/>
      <w:bookmarkEnd w:id="23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37"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lastRenderedPageBreak/>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3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38" w:name="_Toc274049691"/>
      <w:r w:rsidRPr="00543982">
        <w:rPr>
          <w:rFonts w:ascii="Arial" w:hAnsi="Arial" w:cs="Arial"/>
          <w:b/>
        </w:rPr>
        <w:t>Offshore substation local tariff</w:t>
      </w:r>
      <w:bookmarkEnd w:id="23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 xml:space="preserve">reviewed at the start of every onshore price control period. For each subsequent year within the price control period, these </w:t>
      </w:r>
      <w:r w:rsidR="00EB0565">
        <w:lastRenderedPageBreak/>
        <w:t>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39" w:name="_Toc49661115"/>
      <w:bookmarkStart w:id="240" w:name="_Toc274049692"/>
      <w:bookmarkEnd w:id="227"/>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lastRenderedPageBreak/>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39"/>
    <w:bookmarkEnd w:id="24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41" w:name="_Toc32201079"/>
      <w:bookmarkStart w:id="242" w:name="_Toc49661116"/>
      <w:bookmarkStart w:id="243" w:name="_Toc274049693"/>
      <w:r>
        <w:t>Final £/kW Tariff</w:t>
      </w:r>
      <w:bookmarkEnd w:id="241"/>
      <w:bookmarkEnd w:id="242"/>
      <w:bookmarkEnd w:id="24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5061B4B7" w:rsidR="00B56030" w:rsidRDefault="006661FE" w:rsidP="000B6C0D">
      <w:pPr>
        <w:pStyle w:val="1"/>
        <w:numPr>
          <w:ilvl w:val="0"/>
          <w:numId w:val="51"/>
        </w:numPr>
        <w:ind w:left="2347"/>
        <w:jc w:val="both"/>
      </w:pPr>
      <w:del w:id="244" w:author="Neil Dewar (NESO)" w:date="2025-04-08T13:53:00Z">
        <w:r w:rsidDel="00DC5A1B">
          <w:delText xml:space="preserve"> the locational security factor</w:delText>
        </w:r>
      </w:del>
      <w:r>
        <w:t>,</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45" w:name="_Toc274049694"/>
      <w:r w:rsidRPr="007B2988">
        <w:t>Stability &amp; Predictability of TNUoS tariffs</w:t>
      </w:r>
      <w:bookmarkEnd w:id="245"/>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46" w:name="_Toc32201081"/>
      <w:bookmarkStart w:id="24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4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4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4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4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50" w:name="_Toc32201082"/>
      <w:bookmarkStart w:id="251" w:name="_Toc49661119"/>
      <w:bookmarkEnd w:id="246"/>
      <w:bookmarkEnd w:id="24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52" w:name="_Ref506957800"/>
      <w:bookmarkStart w:id="253" w:name="_Toc32201083"/>
      <w:bookmarkStart w:id="254" w:name="_Toc49661120"/>
      <w:bookmarkStart w:id="255" w:name="_Toc98821478"/>
      <w:bookmarkStart w:id="256" w:name="_Toc111259845"/>
      <w:bookmarkStart w:id="257" w:name="_Toc111262532"/>
      <w:bookmarkStart w:id="258" w:name="_Toc274049695"/>
      <w:bookmarkEnd w:id="250"/>
      <w:bookmarkEnd w:id="251"/>
      <w:r w:rsidRPr="00D54761">
        <w:rPr>
          <w:bCs/>
          <w:color w:val="auto"/>
          <w:sz w:val="28"/>
          <w:szCs w:val="28"/>
        </w:rPr>
        <w:t>14.16 Derivation of the Transmission Network Use of System Energy Consumption Tariff</w:t>
      </w:r>
      <w:bookmarkEnd w:id="252"/>
      <w:bookmarkEnd w:id="253"/>
      <w:bookmarkEnd w:id="254"/>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55"/>
      <w:bookmarkEnd w:id="256"/>
      <w:bookmarkEnd w:id="257"/>
      <w:r w:rsidRPr="00D54761">
        <w:rPr>
          <w:bCs/>
          <w:color w:val="auto"/>
          <w:sz w:val="28"/>
          <w:szCs w:val="28"/>
        </w:rPr>
        <w:t>s</w:t>
      </w:r>
      <w:bookmarkEnd w:id="25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59" w:name="_Toc274049696"/>
      <w:r>
        <w:t>Short Term Transmission Entry Capacity (STTEC) Tariff</w:t>
      </w:r>
      <w:bookmarkEnd w:id="25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60" w:name="_Toc274049697"/>
      <w:r w:rsidRPr="00DC7159">
        <w:t>Limited Duration Transmission Entry Capacity (LDTEC) Tariffs</w:t>
      </w:r>
      <w:bookmarkEnd w:id="26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6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62" w:name="_Toc32201085"/>
      <w:bookmarkStart w:id="263" w:name="_Toc49661123"/>
      <w:bookmarkStart w:id="264" w:name="_Toc274049698"/>
      <w:bookmarkEnd w:id="261"/>
      <w:r w:rsidRPr="00D54761">
        <w:rPr>
          <w:color w:val="auto"/>
          <w:sz w:val="28"/>
          <w:szCs w:val="28"/>
        </w:rPr>
        <w:lastRenderedPageBreak/>
        <w:t>14.17 Demand Charges</w:t>
      </w:r>
      <w:bookmarkEnd w:id="262"/>
      <w:bookmarkEnd w:id="263"/>
      <w:bookmarkEnd w:id="26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65" w:name="_Toc32201086"/>
      <w:bookmarkStart w:id="266" w:name="_Toc49661124"/>
      <w:bookmarkStart w:id="267" w:name="_Toc274049699"/>
      <w:r>
        <w:t>Parties Liable for Demand Charges</w:t>
      </w:r>
      <w:bookmarkEnd w:id="265"/>
      <w:bookmarkEnd w:id="266"/>
      <w:bookmarkEnd w:id="26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68" w:name="_Toc32201087"/>
      <w:bookmarkStart w:id="269" w:name="_Toc49661125"/>
      <w:bookmarkStart w:id="270" w:name="_Toc274049700"/>
      <w:r>
        <w:t xml:space="preserve">Basis of </w:t>
      </w:r>
      <w:r w:rsidR="00010EB2">
        <w:t>Demand Locational</w:t>
      </w:r>
      <w:r>
        <w:t xml:space="preserve"> Charges</w:t>
      </w:r>
      <w:bookmarkEnd w:id="268"/>
      <w:bookmarkEnd w:id="269"/>
      <w:bookmarkEnd w:id="27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3EB09AB7">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73F9514B">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71" w:name="_Toc49661126"/>
      <w:bookmarkStart w:id="27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71"/>
      <w:bookmarkEnd w:id="272"/>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73" w:name="_Toc49661127"/>
      <w:bookmarkStart w:id="274" w:name="_Toc274049702"/>
      <w:r w:rsidRPr="004248A1">
        <w:rPr>
          <w:rFonts w:ascii="Arial" w:hAnsi="Arial" w:cs="Arial"/>
          <w:b/>
        </w:rPr>
        <w:t>Power Stations with a Bilateral Connection Agreement</w:t>
      </w:r>
      <w:bookmarkEnd w:id="273"/>
      <w:r w:rsidRPr="004248A1">
        <w:rPr>
          <w:rFonts w:ascii="Arial" w:hAnsi="Arial" w:cs="Arial"/>
          <w:b/>
        </w:rPr>
        <w:t xml:space="preserve"> and Licensable Generation with a Bilateral Embedded Generation Agreement</w:t>
      </w:r>
      <w:bookmarkEnd w:id="27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75" w:name="_Toc49661128"/>
      <w:bookmarkStart w:id="276" w:name="_Toc274049703"/>
      <w:r w:rsidRPr="004248A1">
        <w:rPr>
          <w:rFonts w:ascii="Arial" w:hAnsi="Arial" w:cs="Arial"/>
          <w:b/>
        </w:rPr>
        <w:t>Exemptible Generation and Derogated Distribution Interconnectors with a Bilateral Embedded Generation Agreement</w:t>
      </w:r>
      <w:bookmarkEnd w:id="275"/>
      <w:bookmarkEnd w:id="27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77" w:name="_Toc32201088"/>
      <w:bookmarkStart w:id="278" w:name="_Toc49661130"/>
    </w:p>
    <w:p w14:paraId="2145EB86" w14:textId="77777777" w:rsidR="006661FE" w:rsidRDefault="006661FE" w:rsidP="006661FE">
      <w:pPr>
        <w:pStyle w:val="Heading2"/>
      </w:pPr>
      <w:bookmarkStart w:id="279" w:name="_Toc274049704"/>
      <w:r>
        <w:t>Small Generators Tariffs</w:t>
      </w:r>
      <w:bookmarkEnd w:id="27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80" w:name="_Toc274049705"/>
      <w:r>
        <w:t>The Triad</w:t>
      </w:r>
      <w:bookmarkEnd w:id="277"/>
      <w:bookmarkEnd w:id="278"/>
      <w:bookmarkEnd w:id="28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8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8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82" w:name="_Toc497131269"/>
      <w:r w:rsidR="006661FE">
        <w:fldChar w:fldCharType="begin"/>
      </w:r>
      <w:r w:rsidR="006661FE">
        <w:instrText xml:space="preserve"> XE "Triad" </w:instrText>
      </w:r>
      <w:r w:rsidR="006661FE">
        <w:fldChar w:fldCharType="end"/>
      </w:r>
      <w:bookmarkEnd w:id="282"/>
      <w:r w:rsidR="006661FE">
        <w:fldChar w:fldCharType="begin"/>
      </w:r>
      <w:r w:rsidR="006661FE">
        <w:instrText xml:space="preserve"> XE "Trading Unit" </w:instrText>
      </w:r>
      <w:r w:rsidR="006661FE">
        <w:fldChar w:fldCharType="end"/>
      </w:r>
    </w:p>
    <w:bookmarkStart w:id="283"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8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84" w:name="_Hlt497734631"/>
      <w:bookmarkEnd w:id="284"/>
      <w:r>
        <w:t xml:space="preserve"> </w:t>
      </w:r>
      <w:r w:rsidR="002064B2">
        <w:t xml:space="preserve"> </w:t>
      </w:r>
      <w:bookmarkStart w:id="285" w:name="_Ref192597305"/>
      <w:r w:rsidR="002064B2">
        <w:t>Throughout the year Users will submit a Demand Forecast. A Demand Forecast will include:</w:t>
      </w:r>
      <w:bookmarkEnd w:id="285"/>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86" w:name="_Hlk35263653"/>
      <w:bookmarkStart w:id="287" w:name="_Hlk35263622"/>
      <w:r w:rsidRPr="00010EB2">
        <w:rPr>
          <w:rFonts w:ascii="Arial" w:hAnsi="Arial" w:cs="Arial"/>
          <w:b/>
        </w:rPr>
        <w:t>Initial Reconciliation Part 2 – Non-half-hourly metered demand</w:t>
      </w:r>
    </w:p>
    <w:bookmarkEnd w:id="286"/>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88" w:name="_Hlk35263694"/>
      <w:r w:rsidRPr="00010EB2">
        <w:rPr>
          <w:rFonts w:ascii="Arial" w:hAnsi="Arial" w:cs="Arial"/>
        </w:rPr>
        <w:t xml:space="preserve">non-half-hourly metered demand will be </w:t>
      </w:r>
      <w:bookmarkEnd w:id="288"/>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87"/>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89"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proofErr w:type="gramStart"/>
      <w:r w:rsidRPr="00853D78">
        <w:t>non half-</w:t>
      </w:r>
      <w:proofErr w:type="spellEnd"/>
      <w:proofErr w:type="gram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90" w:name="_Toc274049713"/>
      <w:r>
        <w:t>Further Information</w:t>
      </w:r>
      <w:bookmarkEnd w:id="290"/>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91" w:name="_Toc32201092"/>
      <w:bookmarkStart w:id="292" w:name="_Toc49661139"/>
      <w:bookmarkStart w:id="293" w:name="_Toc274049714"/>
      <w:bookmarkEnd w:id="289"/>
      <w:r w:rsidRPr="00FE40FB">
        <w:rPr>
          <w:color w:val="auto"/>
          <w:sz w:val="28"/>
          <w:szCs w:val="28"/>
        </w:rPr>
        <w:lastRenderedPageBreak/>
        <w:t>14.18 Generation charges</w:t>
      </w:r>
      <w:bookmarkEnd w:id="291"/>
      <w:bookmarkEnd w:id="292"/>
      <w:bookmarkEnd w:id="293"/>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94" w:name="_Toc32201093"/>
      <w:bookmarkStart w:id="295" w:name="_Toc49661140"/>
      <w:bookmarkStart w:id="296" w:name="_Toc274049715"/>
      <w:r>
        <w:t>Parties Liable for Generation Charges</w:t>
      </w:r>
      <w:bookmarkEnd w:id="294"/>
      <w:bookmarkEnd w:id="295"/>
      <w:bookmarkEnd w:id="296"/>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97" w:name="_Toc274049716"/>
      <w:bookmarkStart w:id="298" w:name="_Toc32201094"/>
      <w:bookmarkStart w:id="299" w:name="_Toc49661141"/>
      <w:r>
        <w:t>Structure of Generation Charges</w:t>
      </w:r>
      <w:bookmarkEnd w:id="297"/>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00" w:name="_Toc274049717"/>
      <w:r>
        <w:t>Basis of Wider Generation Charges</w:t>
      </w:r>
      <w:bookmarkEnd w:id="298"/>
      <w:bookmarkEnd w:id="299"/>
      <w:bookmarkEnd w:id="30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01" w:name="_Toc274049718"/>
      <w:r w:rsidRPr="00887323">
        <w:rPr>
          <w:rFonts w:ascii="Arial" w:hAnsi="Arial" w:cs="Arial"/>
          <w:b/>
        </w:rPr>
        <w:t>Generation with positive wider tariffs</w:t>
      </w:r>
      <w:bookmarkEnd w:id="30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02" w:name="_Ref272935596"/>
      <w:r>
        <w:t>The short-term chargeable capacity for Power Stations situated with positive generation tariffs is any approved STTEC or LDTEC applicable to that Power Station during a valid STTEC Period or LDTEC Period, as appropriate.</w:t>
      </w:r>
      <w:bookmarkEnd w:id="30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05" w:name="_Toc49661143"/>
      <w:bookmarkStart w:id="306" w:name="_Toc274049719"/>
      <w:r w:rsidRPr="004248A1">
        <w:rPr>
          <w:rFonts w:ascii="Arial" w:hAnsi="Arial" w:cs="Arial"/>
          <w:b/>
        </w:rPr>
        <w:t xml:space="preserve">Generation with negative wider </w:t>
      </w:r>
      <w:bookmarkEnd w:id="305"/>
      <w:r w:rsidRPr="004248A1">
        <w:rPr>
          <w:rFonts w:ascii="Arial" w:hAnsi="Arial" w:cs="Arial"/>
          <w:b/>
        </w:rPr>
        <w:t>tariffs</w:t>
      </w:r>
      <w:bookmarkEnd w:id="306"/>
    </w:p>
    <w:p w14:paraId="5B84D42C" w14:textId="77777777" w:rsidR="006661FE" w:rsidRDefault="006661FE" w:rsidP="007D27B2">
      <w:pPr>
        <w:pStyle w:val="1"/>
        <w:numPr>
          <w:ilvl w:val="0"/>
          <w:numId w:val="73"/>
        </w:numPr>
        <w:jc w:val="both"/>
      </w:pPr>
      <w:bookmarkStart w:id="30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0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08"/>
    </w:p>
    <w:bookmarkEnd w:id="30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09" w:name="_Toc274049720"/>
      <w:r>
        <w:t>Basis of Local Generation Charges</w:t>
      </w:r>
      <w:bookmarkEnd w:id="30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10" w:name="_Toc497131273"/>
      <w:bookmarkStart w:id="311" w:name="_Toc32201095"/>
      <w:bookmarkStart w:id="312" w:name="_Toc49661145"/>
      <w:bookmarkStart w:id="313" w:name="_Toc274049722"/>
      <w:bookmarkStart w:id="314" w:name="_Hlt497625183"/>
      <w:r>
        <w:lastRenderedPageBreak/>
        <w:t>Monthly Charges</w:t>
      </w:r>
      <w:bookmarkEnd w:id="310"/>
      <w:bookmarkEnd w:id="311"/>
      <w:bookmarkEnd w:id="312"/>
      <w:bookmarkEnd w:id="31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15" w:name="_Hlt532284319"/>
      <w:bookmarkStart w:id="316" w:name="_Ref272933161"/>
      <w:bookmarkEnd w:id="315"/>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1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17" w:name="_Toc274049723"/>
      <w:r>
        <w:t>Ad hoc Charges</w:t>
      </w:r>
      <w:bookmarkEnd w:id="31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18" w:name="_Toc274049724"/>
      <w:r w:rsidRPr="00FE2E3E">
        <w:t>Embedded Transmission Use of System Charges “</w:t>
      </w:r>
      <w:proofErr w:type="spellStart"/>
      <w:r w:rsidRPr="00FE2E3E">
        <w:t>ETUoS</w:t>
      </w:r>
      <w:proofErr w:type="spellEnd"/>
      <w:r w:rsidRPr="00FE2E3E">
        <w:t>”</w:t>
      </w:r>
      <w:bookmarkEnd w:id="31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19"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1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20" w:name="_Hlk155617635"/>
      <w:r w:rsidR="00CC06E2" w:rsidRPr="00CD5631">
        <w:rPr>
          <w:u w:val="single"/>
          <w:vertAlign w:val="subscript"/>
        </w:rPr>
        <w:t>DNO</w:t>
      </w:r>
      <w:bookmarkEnd w:id="320"/>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21" w:name="_Toc32201096"/>
      <w:bookmarkStart w:id="322" w:name="_Toc49661146"/>
      <w:bookmarkStart w:id="323" w:name="_Toc274049725"/>
      <w:r>
        <w:t>Reconciliation of Generation Charges</w:t>
      </w:r>
      <w:bookmarkEnd w:id="321"/>
      <w:bookmarkEnd w:id="322"/>
      <w:bookmarkEnd w:id="32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24" w:name="_Toc32201097"/>
      <w:bookmarkStart w:id="325" w:name="_Toc49661147"/>
      <w:bookmarkStart w:id="326" w:name="_Toc274049726"/>
      <w:bookmarkEnd w:id="314"/>
      <w:r>
        <w:t>Further Information</w:t>
      </w:r>
      <w:bookmarkEnd w:id="324"/>
      <w:bookmarkEnd w:id="325"/>
      <w:bookmarkEnd w:id="32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27" w:name="_Toc32201098"/>
      <w:r>
        <w:br w:type="page"/>
      </w:r>
      <w:bookmarkStart w:id="328" w:name="_Toc49661148"/>
      <w:bookmarkStart w:id="329" w:name="_Toc274049727"/>
      <w:r w:rsidRPr="00FE40FB">
        <w:rPr>
          <w:color w:val="auto"/>
          <w:sz w:val="28"/>
          <w:szCs w:val="28"/>
        </w:rPr>
        <w:lastRenderedPageBreak/>
        <w:t>14.19 Data Requirements</w:t>
      </w:r>
      <w:bookmarkEnd w:id="327"/>
      <w:bookmarkEnd w:id="328"/>
      <w:bookmarkEnd w:id="329"/>
    </w:p>
    <w:p w14:paraId="1B1F56AD" w14:textId="77777777" w:rsidR="006661FE" w:rsidRDefault="006661FE" w:rsidP="006661FE">
      <w:pPr>
        <w:pStyle w:val="Heading2"/>
      </w:pPr>
    </w:p>
    <w:p w14:paraId="1C4CFCE6" w14:textId="77777777" w:rsidR="006661FE" w:rsidRDefault="006661FE" w:rsidP="006661FE">
      <w:pPr>
        <w:pStyle w:val="Heading2"/>
      </w:pPr>
      <w:bookmarkStart w:id="330" w:name="_Toc32201099"/>
      <w:bookmarkStart w:id="331" w:name="_Toc49661149"/>
      <w:bookmarkStart w:id="332" w:name="_Toc274049728"/>
      <w:r>
        <w:t>Data Required for Charge Setting</w:t>
      </w:r>
      <w:bookmarkEnd w:id="330"/>
      <w:bookmarkEnd w:id="331"/>
      <w:bookmarkEnd w:id="33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33" w:name="_Toc32201100"/>
      <w:bookmarkStart w:id="334" w:name="_Toc49661150"/>
      <w:bookmarkStart w:id="335" w:name="_Toc274049729"/>
      <w:r>
        <w:t>Data Required for Calculating Users’ Charges</w:t>
      </w:r>
      <w:bookmarkEnd w:id="333"/>
      <w:bookmarkEnd w:id="334"/>
      <w:bookmarkEnd w:id="33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36" w:name="_Toc32201101"/>
      <w:r>
        <w:br w:type="page"/>
      </w:r>
      <w:bookmarkStart w:id="337" w:name="_Toc49661151"/>
      <w:bookmarkStart w:id="338" w:name="_Toc274049730"/>
      <w:r w:rsidRPr="00FE40FB">
        <w:rPr>
          <w:color w:val="auto"/>
          <w:sz w:val="28"/>
          <w:szCs w:val="28"/>
        </w:rPr>
        <w:lastRenderedPageBreak/>
        <w:t>14.20 Applications</w:t>
      </w:r>
      <w:bookmarkEnd w:id="336"/>
      <w:bookmarkEnd w:id="337"/>
      <w:bookmarkEnd w:id="33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39" w:name="_Ref531603538"/>
      <w:bookmarkStart w:id="340" w:name="_Toc32201102"/>
      <w:r>
        <w:br w:type="page"/>
      </w:r>
      <w:bookmarkStart w:id="341" w:name="_Toc49661152"/>
      <w:bookmarkStart w:id="342" w:name="_Toc274049731"/>
      <w:bookmarkEnd w:id="339"/>
      <w:bookmarkEnd w:id="340"/>
      <w:r w:rsidRPr="00FE40FB">
        <w:rPr>
          <w:color w:val="auto"/>
        </w:rPr>
        <w:lastRenderedPageBreak/>
        <w:t xml:space="preserve">14.21 </w:t>
      </w:r>
      <w:r w:rsidRPr="00FE40FB">
        <w:rPr>
          <w:color w:val="auto"/>
          <w:sz w:val="28"/>
          <w:szCs w:val="28"/>
        </w:rPr>
        <w:t>Transport Model Example</w:t>
      </w:r>
      <w:bookmarkEnd w:id="341"/>
      <w:bookmarkEnd w:id="34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D82D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DC20A"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5FA83"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proofErr w:type="gramStart"/>
            <w:r>
              <w:rPr>
                <w:rFonts w:ascii="Arial" w:hAnsi="Arial" w:cs="Arial"/>
                <w:sz w:val="18"/>
                <w:szCs w:val="16"/>
              </w:rPr>
              <w:t>Year Round</w:t>
            </w:r>
            <w:proofErr w:type="gramEnd"/>
            <w:r>
              <w:rPr>
                <w:rFonts w:ascii="Arial" w:hAnsi="Arial" w:cs="Arial"/>
                <w:sz w:val="18"/>
                <w:szCs w:val="16"/>
              </w:rPr>
              <w:t xml:space="preserve">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3233FB"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8D3B6EA"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43" w:name="_Toc32201103"/>
      <w:r>
        <w:br w:type="page"/>
      </w:r>
      <w:bookmarkStart w:id="344" w:name="_Toc49661153"/>
      <w:bookmarkStart w:id="345"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43"/>
      <w:bookmarkEnd w:id="344"/>
      <w:bookmarkEnd w:id="34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27A76"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38F0D3D3"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zone 4 and assuming an expansion constant of £10.07/MWkm </w:t>
      </w:r>
      <w:del w:id="346" w:author="Neil Dewar (NESO)" w:date="2025-04-08T14:07:00Z">
        <w:r w:rsidRPr="004248A1" w:rsidDel="00C9685B">
          <w:rPr>
            <w:rFonts w:ascii="Arial" w:hAnsi="Arial" w:cs="Arial"/>
            <w:noProof/>
            <w:szCs w:val="22"/>
          </w:rPr>
          <w:delText>and a locational security factor of 1.8</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6A8CD812"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w:t>
      </w:r>
      <w:del w:id="347" w:author="Neil Dewar (NESO)" w:date="2025-04-08T14:08:00Z">
        <w:r w:rsidR="006661FE" w:rsidRPr="004248A1" w:rsidDel="00A97106">
          <w:rPr>
            <w:rFonts w:ascii="Arial" w:hAnsi="Arial" w:cs="Arial"/>
            <w:noProof/>
            <w:szCs w:val="22"/>
            <w:u w:val="single"/>
          </w:rPr>
          <w:delText>* 1.8</w:delText>
        </w:r>
      </w:del>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del w:id="348" w:author="Neil Dewar (NESO)" w:date="2025-04-08T14:08:00Z">
        <w:r w:rsidR="006661FE" w:rsidRPr="004248A1" w:rsidDel="00A97106">
          <w:rPr>
            <w:rFonts w:ascii="Arial" w:hAnsi="Arial" w:cs="Arial"/>
            <w:b/>
            <w:noProof/>
            <w:szCs w:val="22"/>
            <w:u w:val="single"/>
          </w:rPr>
          <w:delText>£1</w:delText>
        </w:r>
        <w:r w:rsidDel="00A97106">
          <w:rPr>
            <w:rFonts w:ascii="Arial" w:hAnsi="Arial" w:cs="Arial"/>
            <w:b/>
            <w:noProof/>
            <w:szCs w:val="22"/>
            <w:u w:val="single"/>
          </w:rPr>
          <w:delText>.071</w:delText>
        </w:r>
        <w:r w:rsidR="006661FE" w:rsidRPr="004248A1" w:rsidDel="00A97106">
          <w:rPr>
            <w:rFonts w:ascii="Arial" w:hAnsi="Arial" w:cs="Arial"/>
            <w:b/>
            <w:noProof/>
            <w:szCs w:val="22"/>
            <w:u w:val="single"/>
          </w:rPr>
          <w:delText>/kW</w:delText>
        </w:r>
      </w:del>
      <w:ins w:id="349" w:author="Neil Dewar (NESO)" w:date="2025-04-08T14:08:00Z">
        <w:r w:rsidR="00A97106">
          <w:rPr>
            <w:rFonts w:ascii="Arial" w:hAnsi="Arial" w:cs="Arial"/>
            <w:b/>
            <w:noProof/>
            <w:szCs w:val="22"/>
            <w:u w:val="single"/>
          </w:rPr>
          <w:t xml:space="preserve"> £0.595</w:t>
        </w:r>
        <w:r w:rsidR="001553C6">
          <w:rPr>
            <w:rFonts w:ascii="Arial" w:hAnsi="Arial" w:cs="Arial"/>
            <w:b/>
            <w:noProof/>
            <w:szCs w:val="22"/>
            <w:u w:val="single"/>
          </w:rPr>
          <w:t>kW</w:t>
        </w:r>
      </w:ins>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4C25422D"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w:t>
      </w:r>
      <w:del w:id="350" w:author="Neil Dewar (NESO)" w:date="2025-04-08T14:09:00Z">
        <w:r w:rsidRPr="004248A1" w:rsidDel="00A1228D">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del w:id="351" w:author="Neil Dewar (NESO)" w:date="2025-04-08T14:11:00Z">
        <w:r w:rsidRPr="004248A1" w:rsidDel="00A96321">
          <w:rPr>
            <w:rFonts w:ascii="Arial" w:hAnsi="Arial" w:cs="Arial"/>
            <w:b/>
            <w:noProof/>
            <w:szCs w:val="22"/>
            <w:u w:val="single"/>
          </w:rPr>
          <w:delText>£</w:delText>
        </w:r>
        <w:r w:rsidDel="00A96321">
          <w:rPr>
            <w:rFonts w:ascii="Arial" w:hAnsi="Arial" w:cs="Arial"/>
            <w:b/>
            <w:noProof/>
            <w:szCs w:val="22"/>
            <w:u w:val="single"/>
          </w:rPr>
          <w:delText>6</w:delText>
        </w:r>
        <w:r w:rsidRPr="004248A1" w:rsidDel="00A96321">
          <w:rPr>
            <w:rFonts w:ascii="Arial" w:hAnsi="Arial" w:cs="Arial"/>
            <w:b/>
            <w:noProof/>
            <w:szCs w:val="22"/>
            <w:u w:val="single"/>
          </w:rPr>
          <w:delText>.</w:delText>
        </w:r>
        <w:r w:rsidDel="00A96321">
          <w:rPr>
            <w:rFonts w:ascii="Arial" w:hAnsi="Arial" w:cs="Arial"/>
            <w:b/>
            <w:noProof/>
            <w:szCs w:val="22"/>
            <w:u w:val="single"/>
          </w:rPr>
          <w:delText>245</w:delText>
        </w:r>
        <w:r w:rsidRPr="004248A1" w:rsidDel="00A96321">
          <w:rPr>
            <w:rFonts w:ascii="Arial" w:hAnsi="Arial" w:cs="Arial"/>
            <w:b/>
            <w:noProof/>
            <w:szCs w:val="22"/>
            <w:u w:val="single"/>
          </w:rPr>
          <w:delText>/</w:delText>
        </w:r>
        <w:r w:rsidR="003D196A" w:rsidRPr="004248A1" w:rsidDel="00A96321">
          <w:rPr>
            <w:rFonts w:ascii="Arial" w:hAnsi="Arial" w:cs="Arial"/>
            <w:b/>
            <w:noProof/>
            <w:szCs w:val="22"/>
            <w:u w:val="single"/>
          </w:rPr>
          <w:delText>Kw</w:delText>
        </w:r>
      </w:del>
      <w:ins w:id="352" w:author="Neil Dewar (NESO)" w:date="2025-04-08T14:11:00Z">
        <w:r w:rsidR="003D196A">
          <w:rPr>
            <w:rFonts w:ascii="Arial" w:hAnsi="Arial" w:cs="Arial"/>
            <w:b/>
            <w:noProof/>
            <w:szCs w:val="22"/>
            <w:u w:val="single"/>
          </w:rPr>
          <w:t xml:space="preserve"> £3.470kW</w:t>
        </w:r>
      </w:ins>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1605EDB"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w:t>
      </w:r>
      <w:del w:id="353" w:author="Neil Dewar (NESO)" w:date="2025-04-08T14:11:00Z">
        <w:r w:rsidRPr="004248A1" w:rsidDel="003D196A">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del w:id="354" w:author="Neil Dewar (NESO)" w:date="2025-04-08T14:11:00Z">
        <w:r w:rsidRPr="004248A1" w:rsidDel="0097553F">
          <w:rPr>
            <w:rFonts w:ascii="Arial" w:hAnsi="Arial" w:cs="Arial"/>
            <w:b/>
            <w:noProof/>
            <w:szCs w:val="22"/>
            <w:u w:val="single"/>
          </w:rPr>
          <w:delText>£</w:delText>
        </w:r>
        <w:r w:rsidDel="0097553F">
          <w:rPr>
            <w:rFonts w:ascii="Arial" w:hAnsi="Arial" w:cs="Arial"/>
            <w:b/>
            <w:noProof/>
            <w:szCs w:val="22"/>
            <w:u w:val="single"/>
          </w:rPr>
          <w:delText>1</w:delText>
        </w:r>
        <w:r w:rsidRPr="004248A1" w:rsidDel="0097553F">
          <w:rPr>
            <w:rFonts w:ascii="Arial" w:hAnsi="Arial" w:cs="Arial"/>
            <w:b/>
            <w:noProof/>
            <w:szCs w:val="22"/>
            <w:u w:val="single"/>
          </w:rPr>
          <w:delText>.</w:delText>
        </w:r>
        <w:r w:rsidDel="0097553F">
          <w:rPr>
            <w:rFonts w:ascii="Arial" w:hAnsi="Arial" w:cs="Arial"/>
            <w:b/>
            <w:noProof/>
            <w:szCs w:val="22"/>
            <w:u w:val="single"/>
          </w:rPr>
          <w:delText>309</w:delText>
        </w:r>
        <w:r w:rsidRPr="004248A1" w:rsidDel="0097553F">
          <w:rPr>
            <w:rFonts w:ascii="Arial" w:hAnsi="Arial" w:cs="Arial"/>
            <w:b/>
            <w:noProof/>
            <w:szCs w:val="22"/>
            <w:u w:val="single"/>
          </w:rPr>
          <w:delText>/</w:delText>
        </w:r>
        <w:r w:rsidR="0097553F" w:rsidRPr="004248A1" w:rsidDel="0097553F">
          <w:rPr>
            <w:rFonts w:ascii="Arial" w:hAnsi="Arial" w:cs="Arial"/>
            <w:b/>
            <w:noProof/>
            <w:szCs w:val="22"/>
            <w:u w:val="single"/>
          </w:rPr>
          <w:delText>Kw</w:delText>
        </w:r>
      </w:del>
      <w:ins w:id="355" w:author="Neil Dewar (NESO)" w:date="2025-04-08T14:12:00Z">
        <w:r w:rsidR="0097553F">
          <w:rPr>
            <w:rFonts w:ascii="Arial" w:hAnsi="Arial" w:cs="Arial"/>
            <w:b/>
            <w:noProof/>
            <w:szCs w:val="22"/>
            <w:u w:val="single"/>
          </w:rPr>
          <w:t xml:space="preserve"> £1.735kW</w:t>
        </w:r>
      </w:ins>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56" w:name="_Toc32201104"/>
      <w:bookmarkStart w:id="357" w:name="_Toc49661154"/>
      <w:bookmarkStart w:id="35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56"/>
      <w:bookmarkEnd w:id="357"/>
      <w:bookmarkEnd w:id="358"/>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007D3F0B"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xml:space="preserve">, </w:t>
      </w:r>
      <w:del w:id="359" w:author="Neil Dewar (NESO)" w:date="2025-04-08T14:15:00Z">
        <w:r w:rsidR="002A0607" w:rsidDel="00F85E9D">
          <w:rPr>
            <w:rFonts w:ascii="Arial" w:hAnsi="Arial" w:cs="Arial"/>
            <w:noProof/>
            <w:szCs w:val="22"/>
          </w:rPr>
          <w:delText xml:space="preserve">the locational security factor </w:delText>
        </w:r>
      </w:del>
      <w:r w:rsidR="002A0607">
        <w:rPr>
          <w:rFonts w:ascii="Arial" w:hAnsi="Arial" w:cs="Arial"/>
          <w:noProof/>
          <w:szCs w:val="22"/>
        </w:rPr>
        <w:t>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64242871"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 xml:space="preserve">zone, assuming an expansion constant of £10.07/MWkm </w:t>
      </w:r>
      <w:del w:id="360" w:author="Neil Dewar (NESO)" w:date="2025-04-08T14:16:00Z">
        <w:r w:rsidRPr="004248A1" w:rsidDel="006D1D76">
          <w:rPr>
            <w:rFonts w:ascii="Arial" w:hAnsi="Arial" w:cs="Arial"/>
            <w:noProof/>
            <w:szCs w:val="22"/>
          </w:rPr>
          <w:delText>and a locational security factor of 1.80</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4A3CF136"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w:t>
      </w:r>
      <w:del w:id="361" w:author="Neil Dewar (NESO)" w:date="2025-04-08T14:16:00Z">
        <w:r w:rsidR="006661FE" w:rsidRPr="004248A1" w:rsidDel="006530C2">
          <w:rPr>
            <w:rFonts w:ascii="Arial" w:hAnsi="Arial" w:cs="Arial"/>
            <w:noProof/>
            <w:szCs w:val="22"/>
            <w:u w:val="single"/>
          </w:rPr>
          <w:delText xml:space="preserve"> * 1.8</w:delText>
        </w:r>
      </w:del>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del w:id="362" w:author="Neil Dewar (NESO)" w:date="2025-04-08T14:17:00Z">
        <w:r w:rsidDel="00FB6A7A">
          <w:rPr>
            <w:rFonts w:ascii="Arial" w:hAnsi="Arial" w:cs="Arial"/>
            <w:noProof/>
            <w:szCs w:val="22"/>
          </w:rPr>
          <w:delText>-</w:delText>
        </w:r>
        <w:r w:rsidRPr="004248A1" w:rsidDel="00FB6A7A">
          <w:rPr>
            <w:rFonts w:ascii="Arial" w:hAnsi="Arial" w:cs="Arial"/>
            <w:b/>
            <w:noProof/>
            <w:szCs w:val="22"/>
            <w:u w:val="single"/>
          </w:rPr>
          <w:delText>£</w:delText>
        </w:r>
        <w:r w:rsidDel="00FB6A7A">
          <w:rPr>
            <w:rFonts w:ascii="Arial" w:hAnsi="Arial" w:cs="Arial"/>
            <w:b/>
            <w:noProof/>
            <w:szCs w:val="22"/>
            <w:u w:val="single"/>
          </w:rPr>
          <w:delText>2.47</w:delText>
        </w:r>
        <w:r w:rsidRPr="004248A1" w:rsidDel="00FB6A7A">
          <w:rPr>
            <w:rFonts w:ascii="Arial" w:hAnsi="Arial" w:cs="Arial"/>
            <w:b/>
            <w:noProof/>
            <w:szCs w:val="22"/>
            <w:u w:val="single"/>
          </w:rPr>
          <w:delText>/</w:delText>
        </w:r>
        <w:r w:rsidR="00FB6A7A" w:rsidRPr="004248A1" w:rsidDel="00FB6A7A">
          <w:rPr>
            <w:rFonts w:ascii="Arial" w:hAnsi="Arial" w:cs="Arial"/>
            <w:b/>
            <w:noProof/>
            <w:szCs w:val="22"/>
            <w:u w:val="single"/>
          </w:rPr>
          <w:delText>Kw</w:delText>
        </w:r>
      </w:del>
      <w:ins w:id="363" w:author="Neil Dewar (NESO)" w:date="2025-04-08T14:17:00Z">
        <w:r w:rsidR="00FB6A7A">
          <w:rPr>
            <w:rFonts w:ascii="Arial" w:hAnsi="Arial" w:cs="Arial"/>
            <w:b/>
            <w:noProof/>
            <w:szCs w:val="22"/>
            <w:u w:val="single"/>
          </w:rPr>
          <w:t xml:space="preserve"> -£1.208</w:t>
        </w:r>
      </w:ins>
      <w:ins w:id="364" w:author="Neil Dewar (NESO)" w:date="2025-04-08T14:52:00Z">
        <w:r w:rsidR="00C3107F">
          <w:rPr>
            <w:rFonts w:ascii="Arial" w:hAnsi="Arial" w:cs="Arial"/>
            <w:b/>
            <w:noProof/>
            <w:szCs w:val="22"/>
            <w:u w:val="single"/>
          </w:rPr>
          <w:t>kW</w:t>
        </w:r>
      </w:ins>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3C25B630"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w:t>
      </w:r>
      <w:del w:id="365" w:author="Neil Dewar (NESO)" w:date="2025-04-08T14:17:00Z">
        <w:r w:rsidR="0070624C" w:rsidRPr="004248A1" w:rsidDel="00915EBD">
          <w:rPr>
            <w:rFonts w:ascii="Arial" w:hAnsi="Arial" w:cs="Arial"/>
            <w:noProof/>
            <w:szCs w:val="22"/>
            <w:u w:val="single"/>
          </w:rPr>
          <w:delText xml:space="preserve"> * 1.8</w:delText>
        </w:r>
      </w:del>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del w:id="366" w:author="Neil Dewar (NESO)" w:date="2025-04-08T14:17:00Z">
        <w:r w:rsidDel="00915EBD">
          <w:rPr>
            <w:rFonts w:ascii="Arial" w:hAnsi="Arial" w:cs="Arial"/>
            <w:noProof/>
            <w:szCs w:val="22"/>
          </w:rPr>
          <w:delText>-</w:delText>
        </w:r>
        <w:r w:rsidRPr="004248A1" w:rsidDel="00915EBD">
          <w:rPr>
            <w:rFonts w:ascii="Arial" w:hAnsi="Arial" w:cs="Arial"/>
            <w:b/>
            <w:noProof/>
            <w:szCs w:val="22"/>
            <w:u w:val="single"/>
          </w:rPr>
          <w:delText>£</w:delText>
        </w:r>
        <w:r w:rsidDel="00915EBD">
          <w:rPr>
            <w:rFonts w:ascii="Arial" w:hAnsi="Arial" w:cs="Arial"/>
            <w:b/>
            <w:noProof/>
            <w:szCs w:val="22"/>
            <w:u w:val="single"/>
          </w:rPr>
          <w:delText>1.49</w:delText>
        </w:r>
        <w:r w:rsidR="0070624C" w:rsidRPr="004248A1" w:rsidDel="00915EBD">
          <w:rPr>
            <w:rFonts w:ascii="Arial" w:hAnsi="Arial" w:cs="Arial"/>
            <w:b/>
            <w:noProof/>
            <w:szCs w:val="22"/>
            <w:u w:val="single"/>
          </w:rPr>
          <w:delText>/kW</w:delText>
        </w:r>
      </w:del>
      <w:ins w:id="367" w:author="Neil Dewar (NESO)" w:date="2025-04-08T14:17:00Z">
        <w:r w:rsidR="00915EBD">
          <w:rPr>
            <w:rFonts w:ascii="Arial" w:hAnsi="Arial" w:cs="Arial"/>
            <w:b/>
            <w:noProof/>
            <w:szCs w:val="22"/>
            <w:u w:val="single"/>
          </w:rPr>
          <w:t xml:space="preserve"> </w:t>
        </w:r>
      </w:ins>
      <w:ins w:id="368" w:author="Neil Dewar (NESO)" w:date="2025-04-08T14:19:00Z">
        <w:r w:rsidR="00CF093C">
          <w:rPr>
            <w:rFonts w:ascii="Arial" w:hAnsi="Arial" w:cs="Arial"/>
            <w:b/>
            <w:noProof/>
            <w:szCs w:val="22"/>
            <w:u w:val="single"/>
          </w:rPr>
          <w:t>-</w:t>
        </w:r>
      </w:ins>
      <w:ins w:id="369" w:author="Neil Dewar (NESO)" w:date="2025-04-08T14:17:00Z">
        <w:r w:rsidR="00915EBD">
          <w:rPr>
            <w:rFonts w:ascii="Arial" w:hAnsi="Arial" w:cs="Arial"/>
            <w:b/>
            <w:noProof/>
            <w:szCs w:val="22"/>
            <w:u w:val="single"/>
          </w:rPr>
          <w:t>£0.826</w:t>
        </w:r>
      </w:ins>
      <w:ins w:id="370" w:author="Neil Dewar (NESO)" w:date="2025-04-08T14:52:00Z">
        <w:r w:rsidR="00C3107F">
          <w:rPr>
            <w:rFonts w:ascii="Arial" w:hAnsi="Arial" w:cs="Arial"/>
            <w:b/>
            <w:noProof/>
            <w:szCs w:val="22"/>
            <w:u w:val="single"/>
          </w:rPr>
          <w:t>kW</w:t>
        </w:r>
      </w:ins>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71" w:name="_Ref491664379"/>
      <w:bookmarkStart w:id="372" w:name="_Toc32201105"/>
      <w:r w:rsidRPr="416E5148">
        <w:rPr>
          <w:rFonts w:ascii="Arial" w:hAnsi="Arial" w:cs="Arial"/>
          <w:sz w:val="22"/>
          <w:szCs w:val="22"/>
        </w:rPr>
        <w:br w:type="page"/>
      </w:r>
      <w:bookmarkStart w:id="373" w:name="_Toc49661155"/>
      <w:bookmarkStart w:id="374"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71"/>
      <w:bookmarkEnd w:id="372"/>
      <w:bookmarkEnd w:id="373"/>
      <w:bookmarkEnd w:id="374"/>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75" w:name="_Hlt479666837"/>
      <w:bookmarkStart w:id="376" w:name="_Hlt506623598"/>
      <w:bookmarkEnd w:id="375"/>
      <w:bookmarkEnd w:id="376"/>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77" w:name="_Toc946728"/>
    </w:p>
    <w:p w14:paraId="2D914181" w14:textId="376F6C98" w:rsidR="006661FE" w:rsidRPr="004248A1" w:rsidRDefault="006661FE" w:rsidP="006661FE">
      <w:pPr>
        <w:pStyle w:val="Heading2"/>
        <w:rPr>
          <w:rFonts w:ascii="Arial" w:hAnsi="Arial" w:cs="Arial"/>
        </w:rPr>
      </w:pPr>
      <w:bookmarkStart w:id="378" w:name="_Toc32201106"/>
      <w:bookmarkStart w:id="379" w:name="_Toc49661156"/>
      <w:bookmarkStart w:id="380"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77"/>
      <w:bookmarkEnd w:id="378"/>
      <w:bookmarkEnd w:id="379"/>
      <w:bookmarkEnd w:id="38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81" w:name="_Toc946729"/>
      <w:bookmarkStart w:id="382" w:name="_Toc32201107"/>
      <w:bookmarkStart w:id="383" w:name="_Toc49661157"/>
      <w:bookmarkStart w:id="384" w:name="_Toc274049736"/>
      <w:r>
        <w:t>Initial Reconciliation (Part 1</w:t>
      </w:r>
      <w:r w:rsidR="003A0CB9">
        <w:t>a</w:t>
      </w:r>
      <w:r w:rsidR="71DDFA40">
        <w:t xml:space="preserve"> – HH Demand</w:t>
      </w:r>
      <w:r>
        <w:t>)</w:t>
      </w:r>
      <w:bookmarkEnd w:id="381"/>
      <w:bookmarkEnd w:id="382"/>
      <w:bookmarkEnd w:id="383"/>
      <w:bookmarkEnd w:id="384"/>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85" w:name="_Toc946730"/>
      <w:bookmarkStart w:id="386" w:name="_Toc32201108"/>
      <w:bookmarkStart w:id="387" w:name="_Toc49661158"/>
      <w:bookmarkStart w:id="388"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85"/>
      <w:bookmarkEnd w:id="386"/>
      <w:bookmarkEnd w:id="387"/>
      <w:bookmarkEnd w:id="388"/>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89" w:name="_Toc946732"/>
      <w:bookmarkStart w:id="390" w:name="_Toc32201109"/>
      <w:bookmarkStart w:id="391"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w:t>
      </w:r>
      <w:proofErr w:type="gramStart"/>
      <w:r w:rsidRPr="416E5148">
        <w:rPr>
          <w:rFonts w:ascii="Arial" w:hAnsi="Arial" w:cs="Arial"/>
        </w:rPr>
        <w:t>5,000  -</w:t>
      </w:r>
      <w:proofErr w:type="gramEnd"/>
      <w:r w:rsidRPr="416E5148">
        <w:rPr>
          <w:rFonts w:ascii="Arial" w:hAnsi="Arial" w:cs="Arial"/>
        </w:rPr>
        <w:t>£250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89"/>
    <w:bookmarkEnd w:id="390"/>
    <w:bookmarkEnd w:id="391"/>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92" w:name="_Ref531684937"/>
      <w:bookmarkStart w:id="393" w:name="_Toc32201110"/>
      <w:r w:rsidRPr="008E4447">
        <w:rPr>
          <w:rFonts w:ascii="Arial" w:hAnsi="Arial" w:cs="Arial"/>
          <w:sz w:val="22"/>
          <w:szCs w:val="22"/>
        </w:rPr>
        <w:br w:type="page"/>
      </w:r>
      <w:bookmarkStart w:id="394" w:name="_Toc274049739"/>
      <w:bookmarkStart w:id="39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94"/>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97297"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D3D5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65506"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96" w:name="_Hlt501343668"/>
      <w:bookmarkStart w:id="397" w:name="_Hlt488742812"/>
      <w:bookmarkStart w:id="398" w:name="_Toc32201111"/>
      <w:bookmarkStart w:id="399" w:name="_Toc49661161"/>
      <w:bookmarkStart w:id="400" w:name="_Toc274049740"/>
      <w:bookmarkEnd w:id="392"/>
      <w:bookmarkEnd w:id="393"/>
      <w:bookmarkEnd w:id="395"/>
      <w:bookmarkEnd w:id="396"/>
      <w:bookmarkEnd w:id="39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98"/>
      <w:bookmarkEnd w:id="399"/>
      <w:bookmarkEnd w:id="400"/>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01" w:name="_Toc32201112"/>
      <w:bookmarkStart w:id="402" w:name="_Toc49661162"/>
      <w:bookmarkStart w:id="403" w:name="_Toc274049741"/>
      <w:r>
        <w:t>Demand Charges</w:t>
      </w:r>
      <w:bookmarkEnd w:id="401"/>
      <w:bookmarkEnd w:id="402"/>
      <w:bookmarkEnd w:id="403"/>
    </w:p>
    <w:p w14:paraId="6FFEEB6C" w14:textId="77777777" w:rsidR="00E010AE" w:rsidRDefault="00000000" w:rsidP="006661FE">
      <w:pPr>
        <w:pStyle w:val="1"/>
        <w:jc w:val="both"/>
      </w:pPr>
      <w:bookmarkStart w:id="404" w:name="_Toc32201113"/>
      <w:bookmarkStart w:id="405"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06" w:name="OLE_LINK9"/>
      <w:bookmarkStart w:id="407" w:name="OLE_LINK12"/>
      <w:bookmarkEnd w:id="404"/>
      <w:bookmarkEnd w:id="405"/>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06"/>
      <w:bookmarkEnd w:id="407"/>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0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08"/>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09"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09"/>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10"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410"/>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1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11"/>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12" w:name="_Toc70749747"/>
      <w:bookmarkStart w:id="413"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412"/>
      <w:bookmarkEnd w:id="413"/>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14"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14"/>
    </w:p>
    <w:p w14:paraId="70CE6CDB" w14:textId="77777777" w:rsidR="006661FE" w:rsidRDefault="006661FE">
      <w:pPr>
        <w:pStyle w:val="1"/>
        <w:jc w:val="both"/>
      </w:pPr>
    </w:p>
    <w:p w14:paraId="3A32FE67" w14:textId="77777777" w:rsidR="006661FE" w:rsidRPr="007B2988" w:rsidRDefault="006661FE" w:rsidP="006661FE">
      <w:pPr>
        <w:pStyle w:val="Heading2"/>
      </w:pPr>
      <w:bookmarkStart w:id="415" w:name="_Toc274049748"/>
      <w:r w:rsidRPr="007B2988">
        <w:t>Stability of tariffs</w:t>
      </w:r>
      <w:bookmarkEnd w:id="415"/>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1777F055"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del w:id="416" w:author="Neil Dewar (NESO)" w:date="2025-04-08T14:20:00Z">
        <w:r w:rsidRPr="007B2988" w:rsidDel="000463DC">
          <w:rPr>
            <w:rFonts w:ascii="Arial" w:hAnsi="Arial" w:cs="Arial"/>
            <w:sz w:val="22"/>
            <w:szCs w:val="22"/>
          </w:rPr>
          <w:delText xml:space="preserve">the locational security factor, which reflects the transmission security provided under the </w:delText>
        </w:r>
        <w:r w:rsidDel="000463DC">
          <w:rPr>
            <w:rFonts w:ascii="Arial" w:hAnsi="Arial" w:cs="Arial"/>
            <w:sz w:val="22"/>
            <w:szCs w:val="22"/>
          </w:rPr>
          <w:delText>NETS</w:delText>
        </w:r>
        <w:r w:rsidRPr="007B2988" w:rsidDel="000463DC">
          <w:rPr>
            <w:rFonts w:ascii="Arial" w:hAnsi="Arial" w:cs="Arial"/>
            <w:sz w:val="22"/>
            <w:szCs w:val="22"/>
          </w:rPr>
          <w:delText xml:space="preserve"> Security and Quality of Supply Standard, is fixed for the duration of the price control period and reviewed at the beginning of a price control period</w:delText>
        </w:r>
      </w:del>
      <w:r w:rsidRPr="007B2988">
        <w:rPr>
          <w:rFonts w:ascii="Arial" w:hAnsi="Arial" w:cs="Arial"/>
          <w:sz w:val="22"/>
          <w:szCs w:val="22"/>
        </w:rPr>
        <w:t xml:space="preserve">.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17" w:name="_Toc274049749"/>
      <w:r w:rsidRPr="007B2988">
        <w:t>Predictability of tariffs</w:t>
      </w:r>
      <w:bookmarkEnd w:id="417"/>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proofErr w:type="gram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418" w:name="_Toc3598575"/>
      <w:bookmarkStart w:id="419" w:name="_Toc35675434"/>
      <w:bookmarkStart w:id="420"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18"/>
    <w:bookmarkEnd w:id="419"/>
    <w:bookmarkEnd w:id="42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21" w:name="_Hlt474031874"/>
      <w:bookmarkEnd w:id="421"/>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in order to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422"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42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BSUoSTOTmd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2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2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on a daily basis and as </w:t>
      </w:r>
      <w:proofErr w:type="gramStart"/>
      <w:r>
        <w:t>such  this</w:t>
      </w:r>
      <w:proofErr w:type="gramEnd"/>
      <w:r>
        <w:t xml:space="preserve">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424" w:name="BSUoSend"/>
      <w:bookmarkEnd w:id="424"/>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w:t>
            </w:r>
            <w:proofErr w:type="gramStart"/>
            <w:r>
              <w:rPr>
                <w:rFonts w:ascii="Arial" w:hAnsi="Arial" w:cs="Arial"/>
                <w:b/>
                <w:bCs/>
                <w:kern w:val="28"/>
                <w:sz w:val="28"/>
                <w:szCs w:val="32"/>
                <w:u w:val="single"/>
              </w:rPr>
              <w:t>Non PARC</w:t>
            </w:r>
            <w:proofErr w:type="gramEnd"/>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05D99" w14:textId="77777777" w:rsidR="003331E2" w:rsidRDefault="003331E2" w:rsidP="001046D7">
      <w:pPr>
        <w:pStyle w:val="LogoCaption"/>
      </w:pPr>
      <w:r>
        <w:separator/>
      </w:r>
    </w:p>
  </w:endnote>
  <w:endnote w:type="continuationSeparator" w:id="0">
    <w:p w14:paraId="05EEA3BC" w14:textId="77777777" w:rsidR="003331E2" w:rsidRDefault="003331E2" w:rsidP="001046D7">
      <w:pPr>
        <w:pStyle w:val="LogoCaption"/>
      </w:pPr>
      <w:r>
        <w:continuationSeparator/>
      </w:r>
    </w:p>
  </w:endnote>
  <w:endnote w:type="continuationNotice" w:id="1">
    <w:p w14:paraId="7F032DE4" w14:textId="77777777" w:rsidR="003331E2" w:rsidRDefault="00333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5C565" w14:textId="77777777" w:rsidR="003331E2" w:rsidRDefault="003331E2" w:rsidP="001046D7">
      <w:pPr>
        <w:pStyle w:val="LogoCaption"/>
      </w:pPr>
      <w:r>
        <w:separator/>
      </w:r>
    </w:p>
  </w:footnote>
  <w:footnote w:type="continuationSeparator" w:id="0">
    <w:p w14:paraId="1CAE470B" w14:textId="77777777" w:rsidR="003331E2" w:rsidRDefault="003331E2" w:rsidP="001046D7">
      <w:pPr>
        <w:pStyle w:val="LogoCaption"/>
      </w:pPr>
      <w:r>
        <w:continuationSeparator/>
      </w:r>
    </w:p>
  </w:footnote>
  <w:footnote w:type="continuationNotice" w:id="1">
    <w:p w14:paraId="381CAF85" w14:textId="77777777" w:rsidR="003331E2" w:rsidRDefault="003331E2"/>
  </w:footnote>
  <w:footnote w:id="2">
    <w:p w14:paraId="660E26ED" w14:textId="77777777" w:rsidR="00A104FD" w:rsidDel="00A623BC" w:rsidRDefault="00A104FD">
      <w:pPr>
        <w:pStyle w:val="FootnoteText"/>
        <w:rPr>
          <w:del w:id="179" w:author="Neil Dewar (NESO)" w:date="2025-04-08T13:33:00Z"/>
          <w:color w:val="FFFFFF"/>
          <w:sz w:val="2"/>
        </w:rPr>
      </w:pPr>
      <w:del w:id="180" w:author="Neil Dewar (NESO)" w:date="2025-04-08T13:33:00Z">
        <w:r w:rsidDel="00A623BC">
          <w:rPr>
            <w:rStyle w:val="FootnoteReference"/>
            <w:color w:val="FFFFFF"/>
            <w:sz w:val="2"/>
          </w:rPr>
          <w:footnoteRef/>
        </w:r>
        <w:r w:rsidDel="00A623BC">
          <w:rPr>
            <w:color w:val="FFFFFF"/>
            <w:sz w:val="2"/>
          </w:rPr>
          <w:delText xml:space="preserve"> </w:delText>
        </w:r>
      </w:del>
    </w:p>
  </w:footnote>
  <w:footnote w:id="3">
    <w:p w14:paraId="47F83D2C" w14:textId="77777777" w:rsidR="00D60ED8" w:rsidDel="00A623BC" w:rsidRDefault="00D60ED8">
      <w:pPr>
        <w:pStyle w:val="FootnoteText"/>
        <w:rPr>
          <w:del w:id="181" w:author="Neil Dewar (NESO)" w:date="2025-04-08T13:33:00Z"/>
        </w:rPr>
      </w:pPr>
      <w:del w:id="182" w:author="Neil Dewar (NESO)" w:date="2025-04-08T13:33:00Z">
        <w:r w:rsidDel="00A623BC">
          <w:rPr>
            <w:rStyle w:val="FootnoteReference"/>
          </w:rPr>
          <w:footnoteRef/>
        </w:r>
        <w:r w:rsidDel="00A623BC">
          <w:delText xml:space="preserve"> </w:delText>
        </w:r>
        <w:r w:rsidDel="00A623BC">
          <w:fldChar w:fldCharType="begin"/>
        </w:r>
        <w:r w:rsidDel="00A623BC">
          <w:delInstrText>HYPERLINK "https://www.nationalgrideso.com/industry-information/charging" \t "_blank" \o "https://www.nationalgrideso.com/industry-information/charging"</w:delInstrText>
        </w:r>
        <w:r w:rsidDel="00A623BC">
          <w:fldChar w:fldCharType="separate"/>
        </w:r>
        <w:r w:rsidRPr="00D60ED8" w:rsidDel="00A623BC">
          <w:rPr>
            <w:rStyle w:val="Hyperlink"/>
          </w:rPr>
          <w:delText>https://www.nationalgrideso.com/industry-information/charging</w:delText>
        </w:r>
        <w:r w:rsidDel="00A623BC">
          <w:fldChar w:fldCharType="end"/>
        </w:r>
      </w:del>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03" w:name="OLE_LINK4"/>
      <w:bookmarkStart w:id="304" w:name="OLE_LINK5"/>
      <w:r w:rsidRPr="00222B22">
        <w:rPr>
          <w:rFonts w:cs="Arial"/>
          <w:sz w:val="18"/>
          <w:szCs w:val="18"/>
        </w:rPr>
        <w:t xml:space="preserve">LDTEC Indicative Block Offer </w:t>
      </w:r>
      <w:bookmarkEnd w:id="303"/>
      <w:bookmarkEnd w:id="30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2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26" w:name="bmkLogoCaptionEven" w:colFirst="0" w:colLast="0"/>
          <w:bookmarkEnd w:id="425"/>
        </w:p>
      </w:tc>
    </w:tr>
    <w:bookmarkEnd w:id="42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2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28" w:name="bmkLogoCaption" w:colFirst="0" w:colLast="0"/>
          <w:bookmarkEnd w:id="427"/>
        </w:p>
      </w:tc>
    </w:tr>
    <w:bookmarkEnd w:id="42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il Dewar (NESO)">
    <w15:presenceInfo w15:providerId="AD" w15:userId="S::Neil.Dewar@uk.nationalgrid.com::7b5d8a6b-04fc-4b9f-b615-3d465a748f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msltRZWnx6iIoY9DbuHb57P4xJoXRqLOLidviBahH67YxyrgyE8QCLpoJ6EdjoQh8Q07zk8va9aTwGxwhraqaw==" w:salt="K9b3M60t3bq6beMREJ0w5g=="/>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6CA6"/>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36839"/>
    <w:rsid w:val="000409CA"/>
    <w:rsid w:val="00040B1E"/>
    <w:rsid w:val="00044A37"/>
    <w:rsid w:val="0004506F"/>
    <w:rsid w:val="00045D32"/>
    <w:rsid w:val="000463DC"/>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7780D"/>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6758"/>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0F735E"/>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15B9E"/>
    <w:rsid w:val="00120398"/>
    <w:rsid w:val="00122674"/>
    <w:rsid w:val="00122F9F"/>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3C6"/>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5F1F"/>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233"/>
    <w:rsid w:val="002315FD"/>
    <w:rsid w:val="00231E51"/>
    <w:rsid w:val="00232136"/>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5D69"/>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2F5CF5"/>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1E2"/>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616"/>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22B5"/>
    <w:rsid w:val="003B367B"/>
    <w:rsid w:val="003B412F"/>
    <w:rsid w:val="003B45D4"/>
    <w:rsid w:val="003B4E3F"/>
    <w:rsid w:val="003B5FA2"/>
    <w:rsid w:val="003B6ADC"/>
    <w:rsid w:val="003C0FFC"/>
    <w:rsid w:val="003C11FF"/>
    <w:rsid w:val="003C1558"/>
    <w:rsid w:val="003C1BDF"/>
    <w:rsid w:val="003C1F3F"/>
    <w:rsid w:val="003C31A9"/>
    <w:rsid w:val="003C372A"/>
    <w:rsid w:val="003C40F8"/>
    <w:rsid w:val="003C5138"/>
    <w:rsid w:val="003C7839"/>
    <w:rsid w:val="003D0DCA"/>
    <w:rsid w:val="003D1390"/>
    <w:rsid w:val="003D1763"/>
    <w:rsid w:val="003D196A"/>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1DCB"/>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5DC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0C2"/>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58E1"/>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1D76"/>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4F8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497F"/>
    <w:rsid w:val="00875CE5"/>
    <w:rsid w:val="00876C32"/>
    <w:rsid w:val="008771C1"/>
    <w:rsid w:val="00877C18"/>
    <w:rsid w:val="0088097C"/>
    <w:rsid w:val="00880C9B"/>
    <w:rsid w:val="0088314C"/>
    <w:rsid w:val="00884743"/>
    <w:rsid w:val="0088682A"/>
    <w:rsid w:val="00887323"/>
    <w:rsid w:val="00890F74"/>
    <w:rsid w:val="00891782"/>
    <w:rsid w:val="00891D82"/>
    <w:rsid w:val="00892B00"/>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37C"/>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6902"/>
    <w:rsid w:val="008C753D"/>
    <w:rsid w:val="008C75D2"/>
    <w:rsid w:val="008C764F"/>
    <w:rsid w:val="008C7849"/>
    <w:rsid w:val="008C7930"/>
    <w:rsid w:val="008D0C0A"/>
    <w:rsid w:val="008D114E"/>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EBD"/>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1F43"/>
    <w:rsid w:val="0097267F"/>
    <w:rsid w:val="00972B2F"/>
    <w:rsid w:val="00972D89"/>
    <w:rsid w:val="00972EE1"/>
    <w:rsid w:val="00974630"/>
    <w:rsid w:val="0097553F"/>
    <w:rsid w:val="00975DD3"/>
    <w:rsid w:val="00977DA6"/>
    <w:rsid w:val="0098033A"/>
    <w:rsid w:val="009805B2"/>
    <w:rsid w:val="009806F4"/>
    <w:rsid w:val="00981346"/>
    <w:rsid w:val="00981555"/>
    <w:rsid w:val="009824D9"/>
    <w:rsid w:val="009828F6"/>
    <w:rsid w:val="009833DF"/>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312"/>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34F"/>
    <w:rsid w:val="009C44B5"/>
    <w:rsid w:val="009C5308"/>
    <w:rsid w:val="009C7DC2"/>
    <w:rsid w:val="009D09FB"/>
    <w:rsid w:val="009D0A5F"/>
    <w:rsid w:val="009D228C"/>
    <w:rsid w:val="009D2C92"/>
    <w:rsid w:val="009D34CE"/>
    <w:rsid w:val="009D4692"/>
    <w:rsid w:val="009D46C1"/>
    <w:rsid w:val="009D5398"/>
    <w:rsid w:val="009D64C5"/>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28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3BC"/>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2F03"/>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96321"/>
    <w:rsid w:val="00A9710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26E7"/>
    <w:rsid w:val="00B03AD7"/>
    <w:rsid w:val="00B03C57"/>
    <w:rsid w:val="00B054F4"/>
    <w:rsid w:val="00B0633C"/>
    <w:rsid w:val="00B0688E"/>
    <w:rsid w:val="00B106E3"/>
    <w:rsid w:val="00B12F97"/>
    <w:rsid w:val="00B13104"/>
    <w:rsid w:val="00B139F9"/>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107F"/>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44D"/>
    <w:rsid w:val="00C44C55"/>
    <w:rsid w:val="00C46BF0"/>
    <w:rsid w:val="00C47792"/>
    <w:rsid w:val="00C479F5"/>
    <w:rsid w:val="00C52A02"/>
    <w:rsid w:val="00C5375F"/>
    <w:rsid w:val="00C53AE4"/>
    <w:rsid w:val="00C55213"/>
    <w:rsid w:val="00C5521A"/>
    <w:rsid w:val="00C55CFA"/>
    <w:rsid w:val="00C56135"/>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685B"/>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1CA1"/>
    <w:rsid w:val="00CC3A5E"/>
    <w:rsid w:val="00CC434B"/>
    <w:rsid w:val="00CC504D"/>
    <w:rsid w:val="00CC6B05"/>
    <w:rsid w:val="00CC75ED"/>
    <w:rsid w:val="00CC788D"/>
    <w:rsid w:val="00CC7FD9"/>
    <w:rsid w:val="00CD149B"/>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93C"/>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3666"/>
    <w:rsid w:val="00D34926"/>
    <w:rsid w:val="00D350EA"/>
    <w:rsid w:val="00D35723"/>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1FE5"/>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B59AB"/>
    <w:rsid w:val="00DC0E17"/>
    <w:rsid w:val="00DC19BE"/>
    <w:rsid w:val="00DC2B49"/>
    <w:rsid w:val="00DC39DE"/>
    <w:rsid w:val="00DC3A23"/>
    <w:rsid w:val="00DC3BB6"/>
    <w:rsid w:val="00DC3CE4"/>
    <w:rsid w:val="00DC5010"/>
    <w:rsid w:val="00DC5516"/>
    <w:rsid w:val="00DC5A1B"/>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3F23"/>
    <w:rsid w:val="00E24C7E"/>
    <w:rsid w:val="00E25915"/>
    <w:rsid w:val="00E25B58"/>
    <w:rsid w:val="00E26080"/>
    <w:rsid w:val="00E2715B"/>
    <w:rsid w:val="00E278BA"/>
    <w:rsid w:val="00E30829"/>
    <w:rsid w:val="00E310D0"/>
    <w:rsid w:val="00E31154"/>
    <w:rsid w:val="00E315A2"/>
    <w:rsid w:val="00E31790"/>
    <w:rsid w:val="00E31DFD"/>
    <w:rsid w:val="00E34217"/>
    <w:rsid w:val="00E34E2B"/>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980"/>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3804"/>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12"/>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5E9D"/>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6A7A"/>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148</Pages>
  <Words>43419</Words>
  <Characters>247490</Characters>
  <Application>Microsoft Office Word</Application>
  <DocSecurity>8</DocSecurity>
  <Lines>2062</Lines>
  <Paragraphs>580</Paragraphs>
  <ScaleCrop>false</ScaleCrop>
  <Company/>
  <LinksUpToDate>false</LinksUpToDate>
  <CharactersWithSpaces>290329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Prisca Evans (NESO)</cp:lastModifiedBy>
  <cp:revision>4</cp:revision>
  <cp:lastPrinted>2025-04-07T10:37:00Z</cp:lastPrinted>
  <dcterms:created xsi:type="dcterms:W3CDTF">2025-04-15T13:54:00Z</dcterms:created>
  <dcterms:modified xsi:type="dcterms:W3CDTF">2025-04-15T14:08:00Z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